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4C07D" w14:textId="5FD58025" w:rsidR="005C5B21" w:rsidRPr="00B02D93" w:rsidRDefault="005C5B21" w:rsidP="005C5B21">
      <w:pPr>
        <w:autoSpaceDE w:val="0"/>
        <w:autoSpaceDN w:val="0"/>
        <w:adjustRightInd w:val="0"/>
        <w:rPr>
          <w:i/>
        </w:rPr>
      </w:pPr>
      <w:bookmarkStart w:id="0" w:name="_GoBack"/>
      <w:bookmarkEnd w:id="0"/>
      <w:r>
        <w:rPr>
          <w:i/>
        </w:rPr>
        <w:t>[</w:t>
      </w:r>
      <w:r w:rsidR="00C52086">
        <w:rPr>
          <w:i/>
        </w:rPr>
        <w:t xml:space="preserve">Before </w:t>
      </w:r>
      <w:r w:rsidR="002B75C4">
        <w:rPr>
          <w:i/>
        </w:rPr>
        <w:t xml:space="preserve">signing </w:t>
      </w:r>
      <w:r w:rsidR="00C52086">
        <w:rPr>
          <w:i/>
        </w:rPr>
        <w:t>this letter,</w:t>
      </w:r>
      <w:r w:rsidR="002B75C4">
        <w:rPr>
          <w:i/>
        </w:rPr>
        <w:t xml:space="preserve"> p</w:t>
      </w:r>
      <w:r w:rsidR="00C52086">
        <w:rPr>
          <w:i/>
        </w:rPr>
        <w:t xml:space="preserve">lease </w:t>
      </w:r>
      <w:r w:rsidR="00C52086" w:rsidRPr="002B75C4">
        <w:rPr>
          <w:rStyle w:val="aff8"/>
          <w:rFonts w:eastAsia="Verdana" w:cs="Verdana"/>
          <w:b/>
          <w:bCs/>
          <w:i/>
          <w:iCs/>
        </w:rPr>
        <w:t>Choose an item.</w:t>
      </w:r>
      <w:r w:rsidR="00C52086" w:rsidRPr="00C52086">
        <w:rPr>
          <w:i/>
        </w:rPr>
        <w:t xml:space="preserve"> </w:t>
      </w:r>
      <w:r w:rsidR="002B75C4">
        <w:rPr>
          <w:i/>
        </w:rPr>
        <w:t>f</w:t>
      </w:r>
      <w:r w:rsidR="00C52086">
        <w:rPr>
          <w:i/>
        </w:rPr>
        <w:t>rom all the drop-down lists</w:t>
      </w:r>
      <w:ins w:id="1" w:author="作成者">
        <w:r w:rsidR="00343B0C">
          <w:rPr>
            <w:i/>
          </w:rPr>
          <w:t xml:space="preserve"> (you may copy and </w:t>
        </w:r>
        <w:r w:rsidR="00C432FC">
          <w:rPr>
            <w:i/>
          </w:rPr>
          <w:t>paste</w:t>
        </w:r>
        <w:r w:rsidR="00343B0C">
          <w:rPr>
            <w:i/>
          </w:rPr>
          <w:t xml:space="preserve"> drop-down lists in case you want to submit a request for multiple organisations)</w:t>
        </w:r>
      </w:ins>
      <w:r w:rsidR="00C52086">
        <w:rPr>
          <w:i/>
        </w:rPr>
        <w:t>, r</w:t>
      </w:r>
      <w:r>
        <w:rPr>
          <w:i/>
        </w:rPr>
        <w:t>eplace all the text within &lt;&gt;</w:t>
      </w:r>
      <w:r w:rsidR="00C52086">
        <w:rPr>
          <w:i/>
        </w:rPr>
        <w:t xml:space="preserve"> and </w:t>
      </w:r>
      <w:r>
        <w:rPr>
          <w:i/>
        </w:rPr>
        <w:t xml:space="preserve">remove all the text within </w:t>
      </w:r>
      <w:r w:rsidR="002B75C4">
        <w:rPr>
          <w:i/>
        </w:rPr>
        <w:t xml:space="preserve">[] </w:t>
      </w:r>
      <w:r>
        <w:rPr>
          <w:i/>
        </w:rPr>
        <w:t>]</w:t>
      </w:r>
    </w:p>
    <w:p w14:paraId="5CBE3816" w14:textId="77777777" w:rsidR="005C5B21" w:rsidRDefault="005C5B21" w:rsidP="002B75C4">
      <w:pPr>
        <w:rPr>
          <w:i/>
          <w:iCs/>
        </w:rPr>
      </w:pPr>
    </w:p>
    <w:p w14:paraId="5FE93925" w14:textId="760B7CF1" w:rsidR="00A37B0B" w:rsidRPr="008D6995" w:rsidRDefault="005C5B21" w:rsidP="002B75C4">
      <w:pPr>
        <w:jc w:val="right"/>
        <w:rPr>
          <w:b/>
          <w:bCs/>
          <w:i/>
          <w:iCs/>
          <w:rPrChange w:id="2" w:author="作成者">
            <w:rPr>
              <w:i/>
              <w:iCs/>
            </w:rPr>
          </w:rPrChange>
        </w:rPr>
      </w:pPr>
      <w:r w:rsidRPr="005C5B21">
        <w:rPr>
          <w:b/>
          <w:bCs/>
        </w:rPr>
        <w:t>&lt;</w:t>
      </w:r>
      <w:del w:id="3" w:author="作成者">
        <w:r w:rsidR="001B2C8C" w:rsidRPr="008D6995" w:rsidDel="005C5B21">
          <w:rPr>
            <w:b/>
            <w:bCs/>
            <w:i/>
            <w:iCs/>
            <w:rPrChange w:id="4" w:author="作成者">
              <w:rPr>
                <w:i/>
                <w:iCs/>
              </w:rPr>
            </w:rPrChange>
          </w:rPr>
          <w:delText>[</w:delText>
        </w:r>
      </w:del>
      <w:r w:rsidR="001B2C8C" w:rsidRPr="008D6995">
        <w:rPr>
          <w:b/>
          <w:bCs/>
          <w:i/>
          <w:iCs/>
          <w:rPrChange w:id="5" w:author="作成者">
            <w:rPr>
              <w:i/>
              <w:iCs/>
            </w:rPr>
          </w:rPrChange>
        </w:rPr>
        <w:t>Place</w:t>
      </w:r>
      <w:ins w:id="6" w:author="作成者">
        <w:r w:rsidR="002B75C4">
          <w:rPr>
            <w:b/>
            <w:bCs/>
            <w:i/>
            <w:iCs/>
          </w:rPr>
          <w:t xml:space="preserve">, </w:t>
        </w:r>
      </w:ins>
      <w:del w:id="7" w:author="作成者">
        <w:r w:rsidR="001B2C8C" w:rsidRPr="008D6995" w:rsidDel="002B75C4">
          <w:rPr>
            <w:b/>
            <w:bCs/>
            <w:i/>
            <w:iCs/>
            <w:rPrChange w:id="8" w:author="作成者">
              <w:rPr>
                <w:i/>
                <w:iCs/>
              </w:rPr>
            </w:rPrChange>
          </w:rPr>
          <w:delText xml:space="preserve"> and </w:delText>
        </w:r>
      </w:del>
      <w:r w:rsidR="001B2C8C" w:rsidRPr="008D6995">
        <w:rPr>
          <w:b/>
          <w:bCs/>
          <w:i/>
          <w:iCs/>
          <w:rPrChange w:id="9" w:author="作成者">
            <w:rPr>
              <w:i/>
              <w:iCs/>
            </w:rPr>
          </w:rPrChange>
        </w:rPr>
        <w:t>date</w:t>
      </w:r>
      <w:ins w:id="10" w:author="作成者">
        <w:r w:rsidRPr="005C5B21">
          <w:rPr>
            <w:b/>
            <w:bCs/>
            <w:i/>
          </w:rPr>
          <w:t>&gt;</w:t>
        </w:r>
      </w:ins>
      <w:del w:id="11" w:author="作成者">
        <w:r w:rsidR="001B2C8C" w:rsidRPr="008D6995" w:rsidDel="005C5B21">
          <w:rPr>
            <w:b/>
            <w:bCs/>
            <w:i/>
            <w:iCs/>
            <w:rPrChange w:id="12" w:author="作成者">
              <w:rPr>
                <w:i/>
                <w:iCs/>
              </w:rPr>
            </w:rPrChange>
          </w:rPr>
          <w:delText>]</w:delText>
        </w:r>
      </w:del>
    </w:p>
    <w:p w14:paraId="11421856" w14:textId="001C9BC9" w:rsidR="00A37B0B" w:rsidRPr="00B02D93" w:rsidDel="005C5B21" w:rsidRDefault="001B2C8C" w:rsidP="00225977">
      <w:pPr>
        <w:ind w:left="5812" w:right="440"/>
        <w:rPr>
          <w:del w:id="13" w:author="作成者"/>
        </w:rPr>
      </w:pPr>
      <w:del w:id="14" w:author="作成者">
        <w:r w:rsidRPr="00B02D93" w:rsidDel="005C5B21">
          <w:rPr>
            <w:i/>
            <w:iCs/>
          </w:rPr>
          <w:delText>[EMA Account Management Portal]</w:delText>
        </w:r>
      </w:del>
    </w:p>
    <w:p w14:paraId="2FAC5131" w14:textId="77777777" w:rsidR="00A37B0B" w:rsidRDefault="00A37B0B">
      <w:pPr>
        <w:rPr>
          <w:ins w:id="15" w:author="作成者"/>
          <w:i/>
          <w:iCs/>
        </w:rPr>
      </w:pPr>
    </w:p>
    <w:p w14:paraId="2D602697" w14:textId="77777777" w:rsidR="005C5B21" w:rsidRPr="00B02D93" w:rsidRDefault="005C5B21"/>
    <w:p w14:paraId="19A7A372" w14:textId="34103EA7" w:rsidR="00A37B0B" w:rsidRPr="005C5B21" w:rsidRDefault="001B2C8C" w:rsidP="00783403">
      <w:pPr>
        <w:pStyle w:val="BodytextAgency"/>
      </w:pPr>
      <w:r w:rsidRPr="005C5B21">
        <w:rPr>
          <w:b/>
          <w:bCs/>
        </w:rPr>
        <w:t>Subject:</w:t>
      </w:r>
      <w:r w:rsidRPr="005C5B21">
        <w:t xml:space="preserve"> </w:t>
      </w:r>
      <w:customXmlInsRangeStart w:id="16" w:author="作成者"/>
      <w:sdt>
        <w:sdtPr>
          <w:rPr>
            <w:b/>
            <w:bCs/>
          </w:rPr>
          <w:id w:val="1858382206"/>
          <w:placeholder>
            <w:docPart w:val="B90BE2A2B5F54D75B6066BAAD395D6D8"/>
          </w:placeholder>
          <w:showingPlcHdr/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InsRangeEnd w:id="16"/>
          <w:ins w:id="17" w:author="作成者">
            <w:r w:rsidR="005C5B21" w:rsidRPr="00A41757">
              <w:rPr>
                <w:rStyle w:val="aff8"/>
                <w:b/>
                <w:bCs/>
              </w:rPr>
              <w:t>Choose an item.</w:t>
            </w:r>
          </w:ins>
          <w:customXmlInsRangeStart w:id="18" w:author="作成者"/>
        </w:sdtContent>
      </w:sdt>
      <w:customXmlInsRangeEnd w:id="18"/>
      <w:ins w:id="19" w:author="作成者">
        <w:r w:rsidR="005C5B21" w:rsidRPr="005C5B21" w:rsidDel="003518B7">
          <w:t xml:space="preserve"> </w:t>
        </w:r>
      </w:ins>
      <w:del w:id="20" w:author="作成者">
        <w:r w:rsidR="00B80216" w:rsidRPr="005C5B21" w:rsidDel="003518B7">
          <w:delText xml:space="preserve">External Organisation Administrator / </w:delText>
        </w:r>
        <w:r w:rsidRPr="005C5B21" w:rsidDel="003518B7">
          <w:delText>IRIS</w:delText>
        </w:r>
        <w:r w:rsidR="00822028" w:rsidRPr="005C5B21" w:rsidDel="003518B7">
          <w:delText xml:space="preserve"> eAF</w:delText>
        </w:r>
        <w:r w:rsidR="00F312E9" w:rsidRPr="005C5B21" w:rsidDel="003518B7">
          <w:delText xml:space="preserve"> Industry </w:delText>
        </w:r>
        <w:r w:rsidRPr="005C5B21" w:rsidDel="003518B7">
          <w:delText>User Admin</w:delText>
        </w:r>
        <w:r w:rsidR="00F312E9" w:rsidRPr="005C5B21" w:rsidDel="003518B7">
          <w:delText xml:space="preserve"> (for O</w:delText>
        </w:r>
        <w:r w:rsidR="00876869" w:rsidRPr="005C5B21" w:rsidDel="003518B7">
          <w:delText xml:space="preserve">rphan Designation, </w:delText>
        </w:r>
        <w:r w:rsidR="00F312E9" w:rsidRPr="005C5B21" w:rsidDel="003518B7">
          <w:delText>ITF</w:delText>
        </w:r>
        <w:r w:rsidR="00876869" w:rsidRPr="005C5B21" w:rsidDel="003518B7">
          <w:delText>, Scientific Advice</w:delText>
        </w:r>
        <w:r w:rsidR="00F312E9" w:rsidRPr="005C5B21" w:rsidDel="003518B7">
          <w:delText>)</w:delText>
        </w:r>
        <w:r w:rsidR="00B02D93" w:rsidRPr="005C5B21" w:rsidDel="003518B7">
          <w:delText xml:space="preserve"> </w:delText>
        </w:r>
        <w:r w:rsidR="00F312E9" w:rsidRPr="005C5B21" w:rsidDel="003518B7">
          <w:delText>/</w:delText>
        </w:r>
        <w:r w:rsidR="00B02D93" w:rsidRPr="005C5B21" w:rsidDel="003518B7">
          <w:delText xml:space="preserve"> </w:delText>
        </w:r>
        <w:r w:rsidRPr="005C5B21" w:rsidDel="003518B7">
          <w:delText xml:space="preserve">IRIS </w:delText>
        </w:r>
        <w:r w:rsidR="00F312E9" w:rsidRPr="005C5B21" w:rsidDel="003518B7">
          <w:delText>Parallel Distribution User Admin</w:delText>
        </w:r>
        <w:r w:rsidR="00B02D93" w:rsidRPr="005C5B21" w:rsidDel="003518B7">
          <w:delText xml:space="preserve"> </w:delText>
        </w:r>
        <w:r w:rsidR="00876869" w:rsidRPr="005C5B21" w:rsidDel="003518B7">
          <w:delText>/</w:delText>
        </w:r>
        <w:r w:rsidR="00B02D93" w:rsidRPr="005C5B21" w:rsidDel="003518B7">
          <w:delText xml:space="preserve"> </w:delText>
        </w:r>
        <w:r w:rsidR="00876869" w:rsidRPr="005C5B21" w:rsidDel="003518B7">
          <w:delText>SPOR Super User</w:delText>
        </w:r>
        <w:r w:rsidRPr="005C5B21" w:rsidDel="003518B7">
          <w:delText xml:space="preserve"> Role Access</w:delText>
        </w:r>
        <w:r w:rsidR="00B02D93" w:rsidRPr="005C5B21" w:rsidDel="003518B7">
          <w:delText xml:space="preserve"> </w:delText>
        </w:r>
        <w:r w:rsidR="00B3451B" w:rsidRPr="005C5B21" w:rsidDel="003518B7">
          <w:delText>/</w:delText>
        </w:r>
        <w:r w:rsidR="00B02D93" w:rsidRPr="005C5B21" w:rsidDel="003518B7">
          <w:delText xml:space="preserve"> </w:delText>
        </w:r>
        <w:r w:rsidR="00EC28DC" w:rsidRPr="005C5B21" w:rsidDel="003518B7">
          <w:delText>CTIS Sponsor User High Level Administrator</w:delText>
        </w:r>
        <w:r w:rsidR="00B02D93" w:rsidRPr="005C5B21" w:rsidDel="003518B7">
          <w:delText xml:space="preserve"> </w:delText>
        </w:r>
        <w:r w:rsidR="00793B3D" w:rsidRPr="005C5B21" w:rsidDel="003518B7">
          <w:delText>/</w:delText>
        </w:r>
        <w:r w:rsidR="00B02D93" w:rsidRPr="005C5B21" w:rsidDel="003518B7">
          <w:delText xml:space="preserve"> </w:delText>
        </w:r>
        <w:r w:rsidR="00793B3D" w:rsidRPr="005C5B21" w:rsidDel="003518B7">
          <w:delText xml:space="preserve">UPD Industry Super User </w:delText>
        </w:r>
        <w:r w:rsidR="00793B3D" w:rsidRPr="005C5B21" w:rsidDel="00C432FC">
          <w:delText>R</w:delText>
        </w:r>
      </w:del>
      <w:proofErr w:type="gramStart"/>
      <w:ins w:id="21" w:author="作成者">
        <w:r w:rsidR="00C432FC">
          <w:t>r</w:t>
        </w:r>
      </w:ins>
      <w:r w:rsidR="00793B3D" w:rsidRPr="005C5B21">
        <w:t>ole</w:t>
      </w:r>
      <w:proofErr w:type="gramEnd"/>
      <w:r w:rsidR="00793B3D" w:rsidRPr="005C5B21">
        <w:t xml:space="preserve"> </w:t>
      </w:r>
      <w:del w:id="22" w:author="作成者">
        <w:r w:rsidR="00793B3D" w:rsidRPr="005C5B21" w:rsidDel="00C432FC">
          <w:delText>A</w:delText>
        </w:r>
      </w:del>
      <w:ins w:id="23" w:author="作成者">
        <w:r w:rsidR="00C432FC">
          <w:t>a</w:t>
        </w:r>
      </w:ins>
      <w:r w:rsidR="00793B3D" w:rsidRPr="005C5B21">
        <w:t>ccess</w:t>
      </w:r>
      <w:del w:id="24" w:author="作成者">
        <w:r w:rsidR="00B3451B" w:rsidRPr="005C5B21" w:rsidDel="003518B7">
          <w:delText xml:space="preserve"> </w:delText>
        </w:r>
      </w:del>
      <w:ins w:id="25" w:author="作成者">
        <w:r w:rsidR="003518B7" w:rsidRPr="005C5B21">
          <w:t xml:space="preserve"> </w:t>
        </w:r>
        <w:r w:rsidR="00C432FC">
          <w:t>request</w:t>
        </w:r>
        <w:r w:rsidR="0048545D">
          <w:t xml:space="preserve"> </w:t>
        </w:r>
      </w:ins>
      <w:del w:id="26" w:author="作成者">
        <w:r w:rsidR="00B3451B" w:rsidRPr="005C5B21" w:rsidDel="003518B7">
          <w:delText>(</w:delText>
        </w:r>
        <w:r w:rsidR="00B3451B" w:rsidRPr="005C5B21" w:rsidDel="003518B7">
          <w:rPr>
            <w:b/>
            <w:bCs/>
            <w:i/>
            <w:iCs/>
          </w:rPr>
          <w:delText>delete as appropriate</w:delText>
        </w:r>
        <w:r w:rsidR="00B3451B" w:rsidRPr="005C5B21" w:rsidDel="003518B7">
          <w:delText xml:space="preserve">) </w:delText>
        </w:r>
      </w:del>
      <w:r w:rsidRPr="005C5B21">
        <w:t xml:space="preserve">– </w:t>
      </w:r>
      <w:del w:id="27" w:author="作成者">
        <w:r w:rsidRPr="008D6995" w:rsidDel="00F90F61">
          <w:rPr>
            <w:b/>
            <w:bCs/>
            <w:rPrChange w:id="28" w:author="作成者">
              <w:rPr/>
            </w:rPrChange>
          </w:rPr>
          <w:delText>[</w:delText>
        </w:r>
      </w:del>
      <w:ins w:id="29" w:author="作成者">
        <w:r w:rsidR="00F90F61" w:rsidRPr="008D6995">
          <w:rPr>
            <w:b/>
            <w:bCs/>
            <w:rPrChange w:id="30" w:author="作成者">
              <w:rPr/>
            </w:rPrChange>
          </w:rPr>
          <w:t>&lt;</w:t>
        </w:r>
      </w:ins>
      <w:r w:rsidRPr="005C5B21">
        <w:rPr>
          <w:b/>
          <w:bCs/>
          <w:i/>
        </w:rPr>
        <w:t>OMS ORG-ID</w:t>
      </w:r>
      <w:ins w:id="31" w:author="作成者">
        <w:r w:rsidR="00F90F61" w:rsidRPr="005C5B21">
          <w:rPr>
            <w:b/>
            <w:bCs/>
            <w:i/>
          </w:rPr>
          <w:t>&gt;</w:t>
        </w:r>
      </w:ins>
      <w:del w:id="32" w:author="作成者">
        <w:r w:rsidRPr="005C5B21" w:rsidDel="00F90F61">
          <w:delText>]</w:delText>
        </w:r>
      </w:del>
    </w:p>
    <w:p w14:paraId="79AECC6F" w14:textId="77777777" w:rsidR="00B02D93" w:rsidRPr="005C5B21" w:rsidRDefault="00B02D93"/>
    <w:p w14:paraId="4F35FADE" w14:textId="41E5C2B9" w:rsidR="00A37B0B" w:rsidRPr="005C5B21" w:rsidRDefault="001B2C8C">
      <w:r w:rsidRPr="005C5B21">
        <w:t>Dear Sir/Madam</w:t>
      </w:r>
      <w:r w:rsidR="00B02D93" w:rsidRPr="005C5B21">
        <w:t>,</w:t>
      </w:r>
    </w:p>
    <w:p w14:paraId="64E6082A" w14:textId="77777777" w:rsidR="00A37B0B" w:rsidRPr="005C5B21" w:rsidRDefault="00A37B0B"/>
    <w:p w14:paraId="4E185D78" w14:textId="59DD8F72" w:rsidR="00A37B0B" w:rsidRPr="005C5B21" w:rsidRDefault="001B2C8C" w:rsidP="00026F8C">
      <w:pPr>
        <w:spacing w:after="120"/>
      </w:pPr>
      <w:r w:rsidRPr="005C5B21">
        <w:t xml:space="preserve">We are hereby requesting that </w:t>
      </w:r>
      <w:r w:rsidRPr="005C5B21">
        <w:rPr>
          <w:b/>
          <w:i/>
        </w:rPr>
        <w:t xml:space="preserve">&lt;name of the </w:t>
      </w:r>
      <w:del w:id="33" w:author="作成者">
        <w:r w:rsidR="00B80216" w:rsidRPr="005C5B21" w:rsidDel="003518B7">
          <w:rPr>
            <w:b/>
            <w:i/>
          </w:rPr>
          <w:delText xml:space="preserve">External Organisation Administrator / </w:delText>
        </w:r>
        <w:r w:rsidR="00F312E9" w:rsidRPr="005C5B21" w:rsidDel="003518B7">
          <w:rPr>
            <w:b/>
            <w:i/>
          </w:rPr>
          <w:delText xml:space="preserve">IRIS </w:delText>
        </w:r>
        <w:r w:rsidR="00822028" w:rsidRPr="005C5B21" w:rsidDel="003518B7">
          <w:rPr>
            <w:b/>
            <w:i/>
          </w:rPr>
          <w:delText xml:space="preserve">- eAF Industry </w:delText>
        </w:r>
        <w:r w:rsidRPr="005C5B21" w:rsidDel="003518B7">
          <w:rPr>
            <w:b/>
            <w:i/>
          </w:rPr>
          <w:delText>User Admin</w:delText>
        </w:r>
        <w:r w:rsidR="00822028" w:rsidRPr="005C5B21" w:rsidDel="003518B7">
          <w:rPr>
            <w:b/>
            <w:i/>
          </w:rPr>
          <w:delText xml:space="preserve"> </w:delText>
        </w:r>
        <w:r w:rsidR="00F312E9" w:rsidRPr="005C5B21" w:rsidDel="003518B7">
          <w:rPr>
            <w:b/>
            <w:i/>
          </w:rPr>
          <w:delText>/</w:delText>
        </w:r>
        <w:r w:rsidR="00BA6617" w:rsidRPr="005C5B21" w:rsidDel="003518B7">
          <w:rPr>
            <w:b/>
            <w:i/>
          </w:rPr>
          <w:delText xml:space="preserve"> Parallel Distribution User Admin /</w:delText>
        </w:r>
        <w:r w:rsidR="00822028" w:rsidRPr="005C5B21" w:rsidDel="003518B7">
          <w:rPr>
            <w:b/>
            <w:i/>
          </w:rPr>
          <w:delText xml:space="preserve"> </w:delText>
        </w:r>
        <w:r w:rsidR="00F86D12" w:rsidRPr="005C5B21" w:rsidDel="003518B7">
          <w:rPr>
            <w:b/>
            <w:i/>
          </w:rPr>
          <w:delText>SPOR Super User</w:delText>
        </w:r>
        <w:r w:rsidR="00822028" w:rsidRPr="005C5B21" w:rsidDel="003518B7">
          <w:rPr>
            <w:b/>
            <w:i/>
          </w:rPr>
          <w:delText xml:space="preserve"> </w:delText>
        </w:r>
        <w:r w:rsidR="00EC28DC" w:rsidRPr="005C5B21" w:rsidDel="003518B7">
          <w:rPr>
            <w:b/>
            <w:i/>
          </w:rPr>
          <w:delText>/</w:delText>
        </w:r>
        <w:r w:rsidR="00822028" w:rsidRPr="005C5B21" w:rsidDel="003518B7">
          <w:rPr>
            <w:b/>
            <w:i/>
          </w:rPr>
          <w:delText xml:space="preserve"> </w:delText>
        </w:r>
        <w:r w:rsidR="00EC28DC" w:rsidRPr="005C5B21" w:rsidDel="003518B7">
          <w:rPr>
            <w:b/>
            <w:i/>
          </w:rPr>
          <w:delText>CTIS User Administrator</w:delText>
        </w:r>
        <w:r w:rsidR="00793B3D" w:rsidRPr="005C5B21" w:rsidDel="003518B7">
          <w:rPr>
            <w:b/>
            <w:i/>
          </w:rPr>
          <w:delText xml:space="preserve"> / UPD Industry Super User</w:delText>
        </w:r>
      </w:del>
      <w:ins w:id="34" w:author="作成者">
        <w:r w:rsidR="003518B7" w:rsidRPr="005C5B21">
          <w:rPr>
            <w:b/>
            <w:i/>
          </w:rPr>
          <w:t>administrator</w:t>
        </w:r>
      </w:ins>
      <w:r w:rsidRPr="005C5B21">
        <w:rPr>
          <w:b/>
          <w:i/>
        </w:rPr>
        <w:t>&gt;</w:t>
      </w:r>
      <w:r w:rsidRPr="005C5B21">
        <w:t xml:space="preserve"> is authorised to obtain the first </w:t>
      </w:r>
      <w:customXmlInsRangeStart w:id="35" w:author="作成者"/>
      <w:sdt>
        <w:sdtPr>
          <w:rPr>
            <w:b/>
            <w:bCs/>
          </w:rPr>
          <w:id w:val="-984926094"/>
          <w:placeholder>
            <w:docPart w:val="DF89A00FAEF14482823BBECCFE5CEA4F"/>
          </w:placeholder>
          <w:showingPlcHdr/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InsRangeEnd w:id="35"/>
          <w:r w:rsidR="002B75C4" w:rsidRPr="002861C6">
            <w:rPr>
              <w:rStyle w:val="aff8"/>
              <w:b/>
              <w:bCs/>
            </w:rPr>
            <w:t>Choose an item.</w:t>
          </w:r>
          <w:customXmlInsRangeStart w:id="36" w:author="作成者"/>
        </w:sdtContent>
      </w:sdt>
      <w:customXmlInsRangeEnd w:id="36"/>
      <w:ins w:id="37" w:author="作成者">
        <w:r w:rsidR="003518B7" w:rsidRPr="005C5B21" w:rsidDel="003518B7">
          <w:rPr>
            <w:b/>
            <w:i/>
          </w:rPr>
          <w:t xml:space="preserve"> </w:t>
        </w:r>
      </w:ins>
      <w:del w:id="38" w:author="作成者">
        <w:r w:rsidR="00F312E9" w:rsidRPr="005C5B21" w:rsidDel="003518B7">
          <w:rPr>
            <w:b/>
            <w:i/>
          </w:rPr>
          <w:delText>&lt;</w:delText>
        </w:r>
        <w:r w:rsidR="00B80216" w:rsidRPr="005C5B21" w:rsidDel="003518B7">
          <w:rPr>
            <w:b/>
            <w:i/>
          </w:rPr>
          <w:delText xml:space="preserve">External Organisation Administrator / </w:delText>
        </w:r>
        <w:r w:rsidR="00F312E9" w:rsidRPr="005C5B21" w:rsidDel="003518B7">
          <w:rPr>
            <w:b/>
            <w:i/>
          </w:rPr>
          <w:delText>IRIS</w:delText>
        </w:r>
        <w:r w:rsidR="00822028" w:rsidRPr="005C5B21" w:rsidDel="003518B7">
          <w:rPr>
            <w:b/>
            <w:i/>
          </w:rPr>
          <w:delText xml:space="preserve"> </w:delText>
        </w:r>
        <w:r w:rsidR="00BA6617" w:rsidRPr="005C5B21" w:rsidDel="00F676F4">
          <w:rPr>
            <w:b/>
            <w:i/>
          </w:rPr>
          <w:delText>-</w:delText>
        </w:r>
        <w:r w:rsidR="00BA6617" w:rsidRPr="005C5B21" w:rsidDel="003518B7">
          <w:rPr>
            <w:b/>
            <w:i/>
          </w:rPr>
          <w:delText xml:space="preserve"> </w:delText>
        </w:r>
        <w:r w:rsidR="00822028" w:rsidRPr="005C5B21" w:rsidDel="003518B7">
          <w:rPr>
            <w:b/>
            <w:i/>
          </w:rPr>
          <w:delText>eAF</w:delText>
        </w:r>
        <w:r w:rsidR="00F312E9" w:rsidRPr="005C5B21" w:rsidDel="003518B7">
          <w:rPr>
            <w:b/>
            <w:i/>
          </w:rPr>
          <w:delText xml:space="preserve"> Industry</w:delText>
        </w:r>
        <w:r w:rsidRPr="005C5B21" w:rsidDel="003518B7">
          <w:rPr>
            <w:b/>
            <w:i/>
          </w:rPr>
          <w:delText xml:space="preserve"> User Admin</w:delText>
        </w:r>
        <w:r w:rsidR="00822028" w:rsidRPr="005C5B21" w:rsidDel="003518B7">
          <w:rPr>
            <w:b/>
            <w:i/>
          </w:rPr>
          <w:delText xml:space="preserve"> </w:delText>
        </w:r>
        <w:r w:rsidR="00F312E9" w:rsidRPr="005C5B21" w:rsidDel="003518B7">
          <w:rPr>
            <w:b/>
            <w:i/>
          </w:rPr>
          <w:delText>/</w:delText>
        </w:r>
        <w:r w:rsidR="00822028" w:rsidRPr="005C5B21" w:rsidDel="003518B7">
          <w:rPr>
            <w:b/>
            <w:i/>
          </w:rPr>
          <w:delText xml:space="preserve"> </w:delText>
        </w:r>
        <w:r w:rsidR="00F312E9" w:rsidRPr="005C5B21" w:rsidDel="003518B7">
          <w:rPr>
            <w:b/>
            <w:i/>
          </w:rPr>
          <w:delText>Parallel Distribution User Admin</w:delText>
        </w:r>
        <w:r w:rsidR="00822028" w:rsidRPr="005C5B21" w:rsidDel="003518B7">
          <w:rPr>
            <w:b/>
            <w:i/>
          </w:rPr>
          <w:delText xml:space="preserve"> </w:delText>
        </w:r>
        <w:r w:rsidR="00F86D12" w:rsidRPr="005C5B21" w:rsidDel="003518B7">
          <w:rPr>
            <w:b/>
            <w:i/>
          </w:rPr>
          <w:delText>/</w:delText>
        </w:r>
        <w:r w:rsidR="00822028" w:rsidRPr="005C5B21" w:rsidDel="003518B7">
          <w:rPr>
            <w:b/>
            <w:i/>
          </w:rPr>
          <w:delText xml:space="preserve"> </w:delText>
        </w:r>
        <w:r w:rsidR="00F86D12" w:rsidRPr="005C5B21" w:rsidDel="003518B7">
          <w:rPr>
            <w:b/>
            <w:i/>
          </w:rPr>
          <w:delText>SPOR Super User</w:delText>
        </w:r>
        <w:r w:rsidR="00822028" w:rsidRPr="005C5B21" w:rsidDel="003518B7">
          <w:rPr>
            <w:b/>
            <w:i/>
          </w:rPr>
          <w:delText xml:space="preserve"> </w:delText>
        </w:r>
        <w:r w:rsidR="00EC28DC" w:rsidRPr="005C5B21" w:rsidDel="003518B7">
          <w:rPr>
            <w:b/>
            <w:i/>
          </w:rPr>
          <w:delText>/</w:delText>
        </w:r>
        <w:r w:rsidR="00822028" w:rsidRPr="005C5B21" w:rsidDel="003518B7">
          <w:rPr>
            <w:b/>
            <w:i/>
          </w:rPr>
          <w:delText xml:space="preserve"> </w:delText>
        </w:r>
        <w:r w:rsidR="00EC28DC" w:rsidRPr="005C5B21" w:rsidDel="003518B7">
          <w:rPr>
            <w:b/>
            <w:i/>
          </w:rPr>
          <w:delText>CTIS High Level Administrator</w:delText>
        </w:r>
        <w:r w:rsidR="00793B3D" w:rsidRPr="005C5B21" w:rsidDel="003518B7">
          <w:rPr>
            <w:b/>
            <w:i/>
          </w:rPr>
          <w:delText xml:space="preserve"> / UPD Industry Super User</w:delText>
        </w:r>
        <w:r w:rsidR="00F312E9" w:rsidRPr="005C5B21" w:rsidDel="003518B7">
          <w:rPr>
            <w:b/>
            <w:i/>
          </w:rPr>
          <w:delText>&gt;</w:delText>
        </w:r>
        <w:r w:rsidRPr="005C5B21" w:rsidDel="003518B7">
          <w:rPr>
            <w:b/>
            <w:i/>
          </w:rPr>
          <w:delText xml:space="preserve"> </w:delText>
        </w:r>
      </w:del>
      <w:proofErr w:type="gramStart"/>
      <w:r w:rsidRPr="005C5B21">
        <w:t>for</w:t>
      </w:r>
      <w:proofErr w:type="gramEnd"/>
      <w:r w:rsidRPr="005C5B21">
        <w:t xml:space="preserve"> </w:t>
      </w:r>
      <w:r w:rsidRPr="005C5B21">
        <w:rPr>
          <w:b/>
        </w:rPr>
        <w:t>&lt;</w:t>
      </w:r>
      <w:r w:rsidRPr="005C5B21">
        <w:rPr>
          <w:b/>
          <w:i/>
        </w:rPr>
        <w:t>name of the Organisation</w:t>
      </w:r>
      <w:ins w:id="39" w:author="作成者">
        <w:r w:rsidR="00656FBB">
          <w:rPr>
            <w:b/>
            <w:i/>
          </w:rPr>
          <w:t xml:space="preserve"> from </w:t>
        </w:r>
      </w:ins>
      <w:del w:id="40" w:author="作成者">
        <w:r w:rsidRPr="005C5B21" w:rsidDel="00656FBB">
          <w:rPr>
            <w:b/>
            <w:i/>
          </w:rPr>
          <w:delText>&gt; &lt;</w:delText>
        </w:r>
      </w:del>
      <w:r w:rsidRPr="005C5B21">
        <w:rPr>
          <w:b/>
        </w:rPr>
        <w:t>the</w:t>
      </w:r>
      <w:r w:rsidRPr="005C5B21">
        <w:rPr>
          <w:b/>
          <w:i/>
        </w:rPr>
        <w:t xml:space="preserve"> </w:t>
      </w:r>
      <w:r w:rsidRPr="005C5B21">
        <w:rPr>
          <w:b/>
        </w:rPr>
        <w:t>Organisation</w:t>
      </w:r>
      <w:ins w:id="41" w:author="作成者">
        <w:r w:rsidR="003518B7" w:rsidRPr="005C5B21">
          <w:rPr>
            <w:b/>
          </w:rPr>
          <w:t>(</w:t>
        </w:r>
      </w:ins>
      <w:r w:rsidRPr="005C5B21">
        <w:rPr>
          <w:b/>
        </w:rPr>
        <w:t>s</w:t>
      </w:r>
      <w:ins w:id="42" w:author="作成者">
        <w:r w:rsidR="003518B7" w:rsidRPr="005C5B21">
          <w:rPr>
            <w:b/>
          </w:rPr>
          <w:t>)</w:t>
        </w:r>
      </w:ins>
      <w:r w:rsidRPr="005C5B21">
        <w:rPr>
          <w:b/>
        </w:rPr>
        <w:t xml:space="preserve"> listed below</w:t>
      </w:r>
      <w:r w:rsidRPr="005C5B21">
        <w:rPr>
          <w:b/>
          <w:i/>
        </w:rPr>
        <w:t>&gt;</w:t>
      </w:r>
      <w:r w:rsidRPr="005C5B21">
        <w:rPr>
          <w:b/>
        </w:rPr>
        <w:t xml:space="preserve"> </w:t>
      </w:r>
      <w:r w:rsidRPr="005C5B21">
        <w:t xml:space="preserve">and therefore is empowered for the approval/rejection of </w:t>
      </w:r>
      <w:customXmlInsRangeStart w:id="43" w:author="作成者"/>
      <w:sdt>
        <w:sdtPr>
          <w:rPr>
            <w:b/>
            <w:bCs/>
          </w:rPr>
          <w:id w:val="20294007"/>
          <w:placeholder>
            <w:docPart w:val="43322032276E4804A5F671E989BFCBC4"/>
          </w:placeholder>
          <w:showingPlcHdr/>
          <w:dropDownList>
            <w:listItem w:displayText="Choose an item" w:value=""/>
            <w:listItem w:displayText="IRIS / PLM portal" w:value="IRIS / PLM portal"/>
            <w:listItem w:displayText="ESMP" w:value="ESMP"/>
            <w:listItem w:displayText="SPOR" w:value="SPOR"/>
            <w:listItem w:displayText="CTIS" w:value="CTIS"/>
            <w:listItem w:displayText="UPD" w:value="UPD"/>
          </w:dropDownList>
        </w:sdtPr>
        <w:sdtEndPr/>
        <w:sdtContent>
          <w:customXmlInsRangeEnd w:id="43"/>
          <w:ins w:id="44" w:author="作成者">
            <w:r w:rsidR="005C5B21" w:rsidRPr="00A41757">
              <w:rPr>
                <w:rStyle w:val="aff8"/>
                <w:b/>
                <w:bCs/>
              </w:rPr>
              <w:t>Choose an item.</w:t>
            </w:r>
          </w:ins>
          <w:customXmlInsRangeStart w:id="45" w:author="作成者"/>
        </w:sdtContent>
      </w:sdt>
      <w:customXmlInsRangeEnd w:id="45"/>
      <w:ins w:id="46" w:author="作成者">
        <w:r w:rsidR="003518B7" w:rsidRPr="005C5B21">
          <w:rPr>
            <w:b/>
          </w:rPr>
          <w:t xml:space="preserve"> </w:t>
        </w:r>
      </w:ins>
      <w:del w:id="47" w:author="作成者">
        <w:r w:rsidRPr="005C5B21" w:rsidDel="00D04F45">
          <w:rPr>
            <w:b/>
          </w:rPr>
          <w:delText>&lt;</w:delText>
        </w:r>
        <w:r w:rsidR="00F312E9" w:rsidRPr="005C5B21" w:rsidDel="00D04F45">
          <w:rPr>
            <w:b/>
          </w:rPr>
          <w:delText>IRIS</w:delText>
        </w:r>
        <w:r w:rsidR="00F86D12" w:rsidRPr="005C5B21" w:rsidDel="00D04F45">
          <w:rPr>
            <w:b/>
          </w:rPr>
          <w:delText>/</w:delText>
        </w:r>
        <w:r w:rsidR="00822028" w:rsidRPr="005C5B21" w:rsidDel="00D04F45">
          <w:rPr>
            <w:b/>
          </w:rPr>
          <w:delText>PLM-eAF/</w:delText>
        </w:r>
        <w:r w:rsidR="00F86D12" w:rsidRPr="005C5B21" w:rsidDel="00D04F45">
          <w:rPr>
            <w:b/>
          </w:rPr>
          <w:delText>SPOR</w:delText>
        </w:r>
        <w:r w:rsidR="00EC28DC" w:rsidRPr="005C5B21" w:rsidDel="00D04F45">
          <w:rPr>
            <w:b/>
          </w:rPr>
          <w:delText>/CTIS</w:delText>
        </w:r>
        <w:r w:rsidR="00793B3D" w:rsidRPr="005C5B21" w:rsidDel="00D04F45">
          <w:rPr>
            <w:b/>
          </w:rPr>
          <w:delText>/UPD</w:delText>
        </w:r>
        <w:r w:rsidR="00BB7C0B" w:rsidRPr="005C5B21" w:rsidDel="00D04F45">
          <w:rPr>
            <w:b/>
          </w:rPr>
          <w:delText>&gt;</w:delText>
        </w:r>
        <w:r w:rsidR="00F86D12" w:rsidRPr="005C5B21" w:rsidDel="00D04F45">
          <w:rPr>
            <w:b/>
          </w:rPr>
          <w:delText xml:space="preserve"> </w:delText>
        </w:r>
      </w:del>
      <w:proofErr w:type="gramStart"/>
      <w:r w:rsidR="00F86D12" w:rsidRPr="005C5B21">
        <w:rPr>
          <w:bCs/>
        </w:rPr>
        <w:t>user</w:t>
      </w:r>
      <w:proofErr w:type="gramEnd"/>
      <w:r w:rsidR="00F86D12" w:rsidRPr="005C5B21">
        <w:rPr>
          <w:bCs/>
        </w:rPr>
        <w:t xml:space="preserve"> access requests</w:t>
      </w:r>
      <w:r w:rsidR="00F86D12" w:rsidRPr="005C5B21">
        <w:rPr>
          <w:b/>
        </w:rPr>
        <w:t xml:space="preserve"> </w:t>
      </w:r>
      <w:r w:rsidR="00BB7C0B" w:rsidRPr="005C5B21">
        <w:t>within</w:t>
      </w:r>
      <w:r w:rsidRPr="005C5B21">
        <w:t xml:space="preserve"> the same </w:t>
      </w:r>
      <w:r w:rsidR="00BB7C0B" w:rsidRPr="005C5B21">
        <w:t>o</w:t>
      </w:r>
      <w:r w:rsidRPr="005C5B21">
        <w:t>rganisation(s).</w:t>
      </w:r>
    </w:p>
    <w:p w14:paraId="3879C85A" w14:textId="5BF712BA" w:rsidR="00A37B0B" w:rsidRPr="00B02D93" w:rsidRDefault="001B2C8C" w:rsidP="00026F8C">
      <w:pPr>
        <w:autoSpaceDE w:val="0"/>
        <w:autoSpaceDN w:val="0"/>
        <w:adjustRightInd w:val="0"/>
        <w:spacing w:after="120"/>
      </w:pPr>
      <w:r w:rsidRPr="005C5B21">
        <w:t>Details of the</w:t>
      </w:r>
      <w:del w:id="48" w:author="作成者">
        <w:r w:rsidRPr="005C5B21" w:rsidDel="005C5B21">
          <w:delText xml:space="preserve"> </w:delText>
        </w:r>
      </w:del>
      <w:ins w:id="49" w:author="作成者">
        <w:r w:rsidR="005C5B21">
          <w:rPr>
            <w:b/>
            <w:bCs/>
          </w:rPr>
          <w:t xml:space="preserve"> </w:t>
        </w:r>
      </w:ins>
      <w:customXmlInsRangeStart w:id="50" w:author="作成者"/>
      <w:sdt>
        <w:sdtPr>
          <w:rPr>
            <w:b/>
            <w:bCs/>
          </w:rPr>
          <w:id w:val="-946934635"/>
          <w:placeholder>
            <w:docPart w:val="B06D51B613A64CDD8F473A02FCEEAD37"/>
          </w:placeholder>
          <w:showingPlcHdr/>
          <w:dropDownList>
            <w:listItem w:displayText="Choose an item" w:value=""/>
            <w:listItem w:displayText="IRIS / PLM portal" w:value="IRIS / PLM portal"/>
            <w:listItem w:displayText="ESMP" w:value="ESMP"/>
            <w:listItem w:displayText="SPOR" w:value="SPOR"/>
            <w:listItem w:displayText="CTIS" w:value="CTIS"/>
            <w:listItem w:displayText="UPD" w:value="UPD"/>
          </w:dropDownList>
        </w:sdtPr>
        <w:sdtEndPr/>
        <w:sdtContent>
          <w:customXmlInsRangeEnd w:id="50"/>
          <w:ins w:id="51" w:author="作成者">
            <w:r w:rsidR="005C5B21" w:rsidRPr="00A41757">
              <w:rPr>
                <w:rStyle w:val="aff8"/>
                <w:b/>
                <w:bCs/>
              </w:rPr>
              <w:t>Choose an item.</w:t>
            </w:r>
          </w:ins>
          <w:customXmlInsRangeStart w:id="52" w:author="作成者"/>
        </w:sdtContent>
      </w:sdt>
      <w:customXmlInsRangeEnd w:id="52"/>
      <w:ins w:id="53" w:author="作成者">
        <w:r w:rsidR="005C5B21" w:rsidRPr="005C5B21" w:rsidDel="00D04F45">
          <w:rPr>
            <w:b/>
          </w:rPr>
          <w:t xml:space="preserve"> </w:t>
        </w:r>
      </w:ins>
      <w:del w:id="54" w:author="作成者">
        <w:r w:rsidRPr="005C5B21" w:rsidDel="00D04F45">
          <w:rPr>
            <w:b/>
          </w:rPr>
          <w:delText>&lt;</w:delText>
        </w:r>
        <w:r w:rsidR="00F312E9" w:rsidRPr="005C5B21" w:rsidDel="00D04F45">
          <w:rPr>
            <w:b/>
          </w:rPr>
          <w:delText>IRIS</w:delText>
        </w:r>
        <w:r w:rsidR="00822028" w:rsidRPr="005C5B21" w:rsidDel="00F676F4">
          <w:rPr>
            <w:b/>
          </w:rPr>
          <w:delText xml:space="preserve"> </w:delText>
        </w:r>
        <w:r w:rsidR="00822028" w:rsidRPr="005C5B21" w:rsidDel="00D04F45">
          <w:rPr>
            <w:b/>
          </w:rPr>
          <w:delText>eAF</w:delText>
        </w:r>
        <w:r w:rsidR="009E6559" w:rsidRPr="005C5B21" w:rsidDel="00D04F45">
          <w:rPr>
            <w:b/>
          </w:rPr>
          <w:delText>/SPOR</w:delText>
        </w:r>
        <w:r w:rsidR="00EC28DC" w:rsidRPr="005C5B21" w:rsidDel="00D04F45">
          <w:rPr>
            <w:b/>
          </w:rPr>
          <w:delText>/CTIS</w:delText>
        </w:r>
        <w:r w:rsidR="00793B3D" w:rsidRPr="005C5B21" w:rsidDel="00D04F45">
          <w:rPr>
            <w:b/>
          </w:rPr>
          <w:delText>/UPD</w:delText>
        </w:r>
        <w:r w:rsidR="009E6559" w:rsidRPr="005C5B21" w:rsidDel="00D04F45">
          <w:rPr>
            <w:b/>
          </w:rPr>
          <w:delText>&gt;</w:delText>
        </w:r>
        <w:r w:rsidRPr="005C5B21" w:rsidDel="00D04F45">
          <w:delText xml:space="preserve"> </w:delText>
        </w:r>
      </w:del>
      <w:r w:rsidRPr="005C5B21">
        <w:t>User Admin</w:t>
      </w:r>
      <w:r w:rsidR="009E6559" w:rsidRPr="00B02D93">
        <w:t>/Super User</w:t>
      </w:r>
      <w:r w:rsidRPr="00B02D93">
        <w:t xml:space="preserve"> are provided below: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55" w:author="作成者">
          <w:tblPr>
            <w:tblW w:w="974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2520"/>
        <w:gridCol w:w="6883"/>
        <w:tblGridChange w:id="56">
          <w:tblGrid>
            <w:gridCol w:w="2552"/>
            <w:gridCol w:w="7195"/>
          </w:tblGrid>
        </w:tblGridChange>
      </w:tblGrid>
      <w:tr w:rsidR="003949E4" w:rsidRPr="00B02D93" w14:paraId="5847BBB5" w14:textId="77777777" w:rsidTr="008D6995">
        <w:trPr>
          <w:trHeight w:val="459"/>
          <w:jc w:val="center"/>
          <w:trPrChange w:id="57" w:author="作成者">
            <w:trPr>
              <w:trHeight w:val="401"/>
            </w:trPr>
          </w:trPrChange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tcPrChange w:id="58" w:author="作成者">
              <w:tcPr>
                <w:tcW w:w="2552" w:type="dxa"/>
                <w:shd w:val="clear" w:color="auto" w:fill="F2F2F2" w:themeFill="background1" w:themeFillShade="F2"/>
                <w:vAlign w:val="center"/>
              </w:tcPr>
            </w:tcPrChange>
          </w:tcPr>
          <w:p w14:paraId="76B3C322" w14:textId="7DA5AD8F" w:rsidR="003949E4" w:rsidRPr="00B02D93" w:rsidRDefault="003949E4" w:rsidP="00B02D93">
            <w:pPr>
              <w:autoSpaceDE w:val="0"/>
              <w:autoSpaceDN w:val="0"/>
              <w:adjustRightInd w:val="0"/>
              <w:spacing w:before="120" w:after="120"/>
              <w:jc w:val="right"/>
              <w:rPr>
                <w:b/>
                <w:bCs/>
              </w:rPr>
            </w:pPr>
            <w:r w:rsidRPr="00B02D93">
              <w:rPr>
                <w:b/>
                <w:bCs/>
              </w:rPr>
              <w:t>Name*</w:t>
            </w:r>
          </w:p>
        </w:tc>
        <w:tc>
          <w:tcPr>
            <w:tcW w:w="72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tcPrChange w:id="59" w:author="作成者">
              <w:tcPr>
                <w:tcW w:w="7195" w:type="dxa"/>
                <w:vAlign w:val="center"/>
              </w:tcPr>
            </w:tcPrChange>
          </w:tcPr>
          <w:p w14:paraId="09BDFAB6" w14:textId="77777777" w:rsidR="003949E4" w:rsidRPr="00B02D93" w:rsidRDefault="003949E4" w:rsidP="00B02D93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4C6A87" w:rsidRPr="00B02D93" w14:paraId="01E5C62C" w14:textId="77777777" w:rsidTr="008D6995">
        <w:trPr>
          <w:trHeight w:val="459"/>
          <w:jc w:val="center"/>
          <w:ins w:id="60" w:author="作成者"/>
          <w:trPrChange w:id="61" w:author="作成者">
            <w:trPr>
              <w:trHeight w:val="401"/>
            </w:trPr>
          </w:trPrChange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tcPrChange w:id="62" w:author="作成者">
              <w:tcPr>
                <w:tcW w:w="2552" w:type="dxa"/>
                <w:shd w:val="clear" w:color="auto" w:fill="F2F2F2" w:themeFill="background1" w:themeFillShade="F2"/>
                <w:vAlign w:val="center"/>
              </w:tcPr>
            </w:tcPrChange>
          </w:tcPr>
          <w:p w14:paraId="40BE1795" w14:textId="1C2CDD98" w:rsidR="004C6A87" w:rsidRPr="00B02D93" w:rsidRDefault="004C6A87" w:rsidP="004C6A87">
            <w:pPr>
              <w:autoSpaceDE w:val="0"/>
              <w:autoSpaceDN w:val="0"/>
              <w:adjustRightInd w:val="0"/>
              <w:spacing w:before="120" w:after="120"/>
              <w:jc w:val="right"/>
              <w:rPr>
                <w:ins w:id="63" w:author="作成者"/>
                <w:b/>
                <w:bCs/>
              </w:rPr>
            </w:pPr>
            <w:ins w:id="64" w:author="作成者">
              <w:r>
                <w:rPr>
                  <w:b/>
                  <w:bCs/>
                </w:rPr>
                <w:t>Surn</w:t>
              </w:r>
              <w:r w:rsidRPr="00B02D93">
                <w:rPr>
                  <w:b/>
                  <w:bCs/>
                </w:rPr>
                <w:t>ame*</w:t>
              </w:r>
            </w:ins>
          </w:p>
        </w:tc>
        <w:tc>
          <w:tcPr>
            <w:tcW w:w="72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tcPrChange w:id="65" w:author="作成者">
              <w:tcPr>
                <w:tcW w:w="7195" w:type="dxa"/>
                <w:vAlign w:val="center"/>
              </w:tcPr>
            </w:tcPrChange>
          </w:tcPr>
          <w:p w14:paraId="579B7509" w14:textId="77777777" w:rsidR="004C6A87" w:rsidRPr="00B02D93" w:rsidRDefault="004C6A87" w:rsidP="004C6A87">
            <w:pPr>
              <w:autoSpaceDE w:val="0"/>
              <w:autoSpaceDN w:val="0"/>
              <w:adjustRightInd w:val="0"/>
              <w:spacing w:before="120" w:after="120"/>
              <w:rPr>
                <w:ins w:id="66" w:author="作成者"/>
              </w:rPr>
            </w:pPr>
          </w:p>
        </w:tc>
      </w:tr>
      <w:tr w:rsidR="004C6A87" w:rsidRPr="00B02D93" w14:paraId="5ADED58B" w14:textId="77777777" w:rsidTr="008D6995">
        <w:trPr>
          <w:trHeight w:val="459"/>
          <w:jc w:val="center"/>
          <w:trPrChange w:id="67" w:author="作成者">
            <w:trPr>
              <w:trHeight w:val="397"/>
            </w:trPr>
          </w:trPrChange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tcPrChange w:id="68" w:author="作成者">
              <w:tcPr>
                <w:tcW w:w="2552" w:type="dxa"/>
                <w:shd w:val="clear" w:color="auto" w:fill="F2F2F2" w:themeFill="background1" w:themeFillShade="F2"/>
                <w:vAlign w:val="center"/>
              </w:tcPr>
            </w:tcPrChange>
          </w:tcPr>
          <w:p w14:paraId="6729CEF7" w14:textId="66ABCFDD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  <w:jc w:val="right"/>
              <w:rPr>
                <w:b/>
                <w:bCs/>
              </w:rPr>
            </w:pPr>
            <w:r w:rsidRPr="00B02D93">
              <w:rPr>
                <w:b/>
                <w:bCs/>
              </w:rPr>
              <w:t xml:space="preserve">Organisation </w:t>
            </w:r>
            <w:del w:id="69" w:author="作成者">
              <w:r w:rsidRPr="00B02D93" w:rsidDel="004C6A87">
                <w:rPr>
                  <w:b/>
                  <w:bCs/>
                </w:rPr>
                <w:delText>Name</w:delText>
              </w:r>
            </w:del>
            <w:ins w:id="70" w:author="作成者">
              <w:r>
                <w:rPr>
                  <w:b/>
                  <w:bCs/>
                </w:rPr>
                <w:t>n</w:t>
              </w:r>
              <w:r w:rsidRPr="00B02D93">
                <w:rPr>
                  <w:b/>
                  <w:bCs/>
                </w:rPr>
                <w:t>ame</w:t>
              </w:r>
            </w:ins>
            <w:r w:rsidRPr="00B02D93">
              <w:rPr>
                <w:b/>
                <w:bCs/>
              </w:rPr>
              <w:t>*</w:t>
            </w:r>
          </w:p>
        </w:tc>
        <w:tc>
          <w:tcPr>
            <w:tcW w:w="72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tcPrChange w:id="71" w:author="作成者">
              <w:tcPr>
                <w:tcW w:w="7195" w:type="dxa"/>
                <w:vAlign w:val="center"/>
              </w:tcPr>
            </w:tcPrChange>
          </w:tcPr>
          <w:p w14:paraId="3B1CCC85" w14:textId="1871F752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4C6A87" w:rsidRPr="00B02D93" w14:paraId="3F7C8F9A" w14:textId="77777777" w:rsidTr="008D6995">
        <w:trPr>
          <w:trHeight w:val="459"/>
          <w:jc w:val="center"/>
          <w:trPrChange w:id="72" w:author="作成者">
            <w:trPr>
              <w:trHeight w:val="397"/>
            </w:trPr>
          </w:trPrChange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tcPrChange w:id="73" w:author="作成者">
              <w:tcPr>
                <w:tcW w:w="2552" w:type="dxa"/>
                <w:shd w:val="clear" w:color="auto" w:fill="F2F2F2" w:themeFill="background1" w:themeFillShade="F2"/>
                <w:vAlign w:val="center"/>
              </w:tcPr>
            </w:tcPrChange>
          </w:tcPr>
          <w:p w14:paraId="59F1485D" w14:textId="04425BAF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  <w:jc w:val="right"/>
            </w:pPr>
            <w:r w:rsidRPr="00B02D93">
              <w:rPr>
                <w:b/>
                <w:bCs/>
              </w:rPr>
              <w:t xml:space="preserve">Organisation </w:t>
            </w:r>
            <w:del w:id="74" w:author="作成者">
              <w:r w:rsidRPr="00B02D93" w:rsidDel="004C6A87">
                <w:rPr>
                  <w:b/>
                  <w:bCs/>
                </w:rPr>
                <w:delText>Address</w:delText>
              </w:r>
            </w:del>
            <w:ins w:id="75" w:author="作成者">
              <w:r>
                <w:rPr>
                  <w:b/>
                  <w:bCs/>
                </w:rPr>
                <w:t>a</w:t>
              </w:r>
              <w:r w:rsidRPr="00B02D93">
                <w:rPr>
                  <w:b/>
                  <w:bCs/>
                </w:rPr>
                <w:t>ddress</w:t>
              </w:r>
            </w:ins>
            <w:r w:rsidRPr="00B02D93">
              <w:rPr>
                <w:b/>
                <w:bCs/>
              </w:rPr>
              <w:t>*</w:t>
            </w:r>
          </w:p>
        </w:tc>
        <w:tc>
          <w:tcPr>
            <w:tcW w:w="72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tcPrChange w:id="76" w:author="作成者">
              <w:tcPr>
                <w:tcW w:w="7195" w:type="dxa"/>
                <w:vAlign w:val="center"/>
              </w:tcPr>
            </w:tcPrChange>
          </w:tcPr>
          <w:p w14:paraId="31B31D6C" w14:textId="631C90F1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4C6A87" w:rsidRPr="00B02D93" w14:paraId="4A949E66" w14:textId="77777777" w:rsidTr="008D6995">
        <w:trPr>
          <w:trHeight w:val="459"/>
          <w:jc w:val="center"/>
          <w:trPrChange w:id="77" w:author="作成者">
            <w:trPr>
              <w:trHeight w:val="397"/>
            </w:trPr>
          </w:trPrChange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tcPrChange w:id="78" w:author="作成者">
              <w:tcPr>
                <w:tcW w:w="2552" w:type="dxa"/>
                <w:shd w:val="clear" w:color="auto" w:fill="F2F2F2" w:themeFill="background1" w:themeFillShade="F2"/>
                <w:vAlign w:val="center"/>
              </w:tcPr>
            </w:tcPrChange>
          </w:tcPr>
          <w:p w14:paraId="25F27FC6" w14:textId="29496ACE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  <w:jc w:val="right"/>
            </w:pPr>
            <w:ins w:id="79" w:author="作成者">
              <w:r w:rsidRPr="00B02D93">
                <w:rPr>
                  <w:b/>
                  <w:bCs/>
                </w:rPr>
                <w:t xml:space="preserve">Organisation </w:t>
              </w:r>
            </w:ins>
            <w:del w:id="80" w:author="作成者">
              <w:r w:rsidRPr="00B02D93" w:rsidDel="004C6A87">
                <w:rPr>
                  <w:b/>
                  <w:bCs/>
                </w:rPr>
                <w:delText>P</w:delText>
              </w:r>
            </w:del>
            <w:ins w:id="81" w:author="作成者">
              <w:r>
                <w:rPr>
                  <w:b/>
                  <w:bCs/>
                </w:rPr>
                <w:t>p</w:t>
              </w:r>
            </w:ins>
            <w:r w:rsidRPr="00B02D93">
              <w:rPr>
                <w:b/>
                <w:bCs/>
              </w:rPr>
              <w:t>ost</w:t>
            </w:r>
            <w:del w:id="82" w:author="作成者">
              <w:r w:rsidRPr="00B02D93" w:rsidDel="0048545D">
                <w:rPr>
                  <w:b/>
                  <w:bCs/>
                </w:rPr>
                <w:delText xml:space="preserve"> </w:delText>
              </w:r>
            </w:del>
            <w:ins w:id="83" w:author="作成者">
              <w:r>
                <w:rPr>
                  <w:b/>
                  <w:bCs/>
                </w:rPr>
                <w:t>c</w:t>
              </w:r>
            </w:ins>
            <w:del w:id="84" w:author="作成者">
              <w:r w:rsidRPr="00B02D93" w:rsidDel="004C6A87">
                <w:rPr>
                  <w:b/>
                  <w:bCs/>
                </w:rPr>
                <w:delText>C</w:delText>
              </w:r>
            </w:del>
            <w:r w:rsidRPr="00B02D93">
              <w:rPr>
                <w:b/>
                <w:bCs/>
              </w:rPr>
              <w:t>ode</w:t>
            </w:r>
          </w:p>
        </w:tc>
        <w:tc>
          <w:tcPr>
            <w:tcW w:w="72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tcPrChange w:id="85" w:author="作成者">
              <w:tcPr>
                <w:tcW w:w="7195" w:type="dxa"/>
                <w:vAlign w:val="center"/>
              </w:tcPr>
            </w:tcPrChange>
          </w:tcPr>
          <w:p w14:paraId="289DD8D8" w14:textId="4CD86DA0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4C6A87" w:rsidRPr="00B02D93" w14:paraId="4CF17208" w14:textId="77777777" w:rsidTr="008D6995">
        <w:trPr>
          <w:trHeight w:val="459"/>
          <w:jc w:val="center"/>
          <w:trPrChange w:id="86" w:author="作成者">
            <w:trPr>
              <w:trHeight w:val="397"/>
            </w:trPr>
          </w:trPrChange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tcPrChange w:id="87" w:author="作成者">
              <w:tcPr>
                <w:tcW w:w="2552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680CC46D" w14:textId="30C93D45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  <w:jc w:val="right"/>
            </w:pPr>
            <w:ins w:id="88" w:author="作成者">
              <w:r w:rsidRPr="00B02D93">
                <w:rPr>
                  <w:b/>
                  <w:bCs/>
                </w:rPr>
                <w:t xml:space="preserve">Organisation </w:t>
              </w:r>
              <w:r>
                <w:rPr>
                  <w:b/>
                  <w:bCs/>
                </w:rPr>
                <w:t>c</w:t>
              </w:r>
            </w:ins>
            <w:del w:id="89" w:author="作成者">
              <w:r w:rsidRPr="00B02D93" w:rsidDel="004C6A87">
                <w:rPr>
                  <w:b/>
                  <w:bCs/>
                </w:rPr>
                <w:delText>C</w:delText>
              </w:r>
            </w:del>
            <w:r w:rsidRPr="00B02D93">
              <w:rPr>
                <w:b/>
                <w:bCs/>
              </w:rPr>
              <w:t>ountry*</w:t>
            </w:r>
          </w:p>
        </w:tc>
        <w:tc>
          <w:tcPr>
            <w:tcW w:w="72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tcPrChange w:id="90" w:author="作成者">
              <w:tcPr>
                <w:tcW w:w="7195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428D9748" w14:textId="15689444" w:rsidR="004C6A87" w:rsidRPr="00B02D93" w:rsidDel="003949E4" w:rsidRDefault="004C6A87" w:rsidP="004C6A87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4C6A87" w:rsidRPr="00B02D93" w14:paraId="686B8777" w14:textId="77777777" w:rsidTr="008D6995">
        <w:trPr>
          <w:trHeight w:val="397"/>
          <w:jc w:val="center"/>
          <w:trPrChange w:id="91" w:author="作成者">
            <w:trPr>
              <w:trHeight w:val="397"/>
            </w:trPr>
          </w:trPrChange>
        </w:trPr>
        <w:tc>
          <w:tcPr>
            <w:tcW w:w="9747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PrChange w:id="92" w:author="作成者">
              <w:tcPr>
                <w:tcW w:w="9747" w:type="dxa"/>
                <w:gridSpan w:val="2"/>
                <w:tcBorders>
                  <w:left w:val="nil"/>
                  <w:bottom w:val="nil"/>
                  <w:right w:val="nil"/>
                </w:tcBorders>
              </w:tcPr>
            </w:tcPrChange>
          </w:tcPr>
          <w:p w14:paraId="7EDC6715" w14:textId="4B482773" w:rsidR="004C6A87" w:rsidRPr="007C339D" w:rsidDel="003949E4" w:rsidRDefault="004C6A87" w:rsidP="004C6A87">
            <w:pPr>
              <w:autoSpaceDE w:val="0"/>
              <w:autoSpaceDN w:val="0"/>
              <w:adjustRightInd w:val="0"/>
              <w:jc w:val="right"/>
              <w:rPr>
                <w:i/>
                <w:iCs/>
              </w:rPr>
            </w:pPr>
            <w:r w:rsidRPr="007C339D">
              <w:rPr>
                <w:bCs/>
                <w:i/>
                <w:iCs/>
                <w:sz w:val="14"/>
                <w:szCs w:val="14"/>
              </w:rPr>
              <w:t>(all fields marked with an asterisk are mandatory)</w:t>
            </w:r>
          </w:p>
        </w:tc>
      </w:tr>
    </w:tbl>
    <w:p w14:paraId="59B88A95" w14:textId="45AC4992" w:rsidR="00A37B0B" w:rsidRPr="00B02D93" w:rsidRDefault="001B2C8C" w:rsidP="00026F8C">
      <w:pPr>
        <w:autoSpaceDE w:val="0"/>
        <w:autoSpaceDN w:val="0"/>
        <w:adjustRightInd w:val="0"/>
        <w:spacing w:after="120"/>
      </w:pPr>
      <w:r w:rsidRPr="00801373">
        <w:t xml:space="preserve">By obtaining the </w:t>
      </w:r>
      <w:customXmlInsRangeStart w:id="93" w:author="作成者"/>
      <w:sdt>
        <w:sdtPr>
          <w:rPr>
            <w:b/>
            <w:bCs/>
          </w:rPr>
          <w:id w:val="-1369839484"/>
          <w:placeholder>
            <w:docPart w:val="ADF93558250B423AA770CA4749C05E13"/>
          </w:placeholder>
          <w:showingPlcHdr/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InsRangeEnd w:id="93"/>
          <w:ins w:id="94" w:author="作成者">
            <w:r w:rsidR="00C432FC" w:rsidRPr="002861C6">
              <w:rPr>
                <w:rStyle w:val="aff8"/>
                <w:b/>
                <w:bCs/>
              </w:rPr>
              <w:t>Choose an item.</w:t>
            </w:r>
          </w:ins>
          <w:customXmlInsRangeStart w:id="95" w:author="作成者"/>
        </w:sdtContent>
      </w:sdt>
      <w:customXmlInsRangeEnd w:id="95"/>
      <w:customXmlDelRangeStart w:id="96" w:author="作成者"/>
      <w:sdt>
        <w:sdtPr>
          <w:rPr>
            <w:rStyle w:val="Style1"/>
          </w:rPr>
          <w:id w:val="1718083660"/>
          <w:placeholder>
            <w:docPart w:val="F6E70AC9CDA4467B8E647B1EAD6F0C61"/>
          </w:placeholder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IRIS / PLM NCA Admin" w:value="IRIS / PLM NCA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>
          <w:rPr>
            <w:rStyle w:val="a0"/>
            <w:b/>
            <w:bCs/>
            <w:color w:val="auto"/>
          </w:rPr>
        </w:sdtEndPr>
        <w:sdtContent>
          <w:customXmlDelRangeEnd w:id="96"/>
          <w:customXmlDelRangeStart w:id="97" w:author="作成者"/>
        </w:sdtContent>
      </w:sdt>
      <w:customXmlDelRangeEnd w:id="97"/>
      <w:del w:id="98" w:author="作成者">
        <w:r w:rsidR="00BA6617" w:rsidRPr="008D6995" w:rsidDel="00D04F45">
          <w:rPr>
            <w:b/>
            <w:bCs/>
            <w:rPrChange w:id="99" w:author="作成者">
              <w:rPr/>
            </w:rPrChange>
          </w:rPr>
          <w:delText>&lt;</w:delText>
        </w:r>
        <w:r w:rsidR="00B80216" w:rsidRPr="00801373" w:rsidDel="00D04F45">
          <w:rPr>
            <w:b/>
            <w:bCs/>
          </w:rPr>
          <w:delText xml:space="preserve">External Organisation Administrator / </w:delText>
        </w:r>
        <w:r w:rsidR="00F312E9" w:rsidRPr="00801373" w:rsidDel="00D04F45">
          <w:rPr>
            <w:b/>
            <w:bCs/>
          </w:rPr>
          <w:delText xml:space="preserve">IRIS </w:delText>
        </w:r>
        <w:r w:rsidR="00822028" w:rsidRPr="00801373" w:rsidDel="00D04F45">
          <w:rPr>
            <w:b/>
            <w:bCs/>
          </w:rPr>
          <w:delText xml:space="preserve">- eAF </w:delText>
        </w:r>
        <w:r w:rsidR="00F312E9" w:rsidRPr="00801373" w:rsidDel="00D04F45">
          <w:rPr>
            <w:b/>
            <w:bCs/>
          </w:rPr>
          <w:delText>Industry</w:delText>
        </w:r>
        <w:r w:rsidR="00BB7C0B" w:rsidRPr="00801373" w:rsidDel="00D04F45">
          <w:rPr>
            <w:b/>
            <w:bCs/>
          </w:rPr>
          <w:delText xml:space="preserve"> User Admin</w:delText>
        </w:r>
        <w:r w:rsidR="00BA6617" w:rsidRPr="00801373" w:rsidDel="00D04F45">
          <w:rPr>
            <w:b/>
            <w:bCs/>
          </w:rPr>
          <w:delText xml:space="preserve"> </w:delText>
        </w:r>
        <w:r w:rsidR="00F312E9" w:rsidRPr="00801373" w:rsidDel="00D04F45">
          <w:rPr>
            <w:b/>
            <w:bCs/>
          </w:rPr>
          <w:delText>/</w:delText>
        </w:r>
        <w:r w:rsidR="00BA6617" w:rsidRPr="00801373" w:rsidDel="00D04F45">
          <w:rPr>
            <w:b/>
            <w:bCs/>
          </w:rPr>
          <w:delText xml:space="preserve"> </w:delText>
        </w:r>
        <w:r w:rsidR="007A1E4C" w:rsidRPr="00801373" w:rsidDel="00065347">
          <w:rPr>
            <w:b/>
            <w:bCs/>
          </w:rPr>
          <w:delText xml:space="preserve">IRIS </w:delText>
        </w:r>
        <w:r w:rsidR="00F312E9" w:rsidRPr="00801373" w:rsidDel="00D04F45">
          <w:rPr>
            <w:b/>
            <w:bCs/>
          </w:rPr>
          <w:delText xml:space="preserve">Parallel Distribution </w:delText>
        </w:r>
        <w:r w:rsidRPr="00801373" w:rsidDel="00D04F45">
          <w:rPr>
            <w:b/>
            <w:bCs/>
          </w:rPr>
          <w:delText>User Admin</w:delText>
        </w:r>
        <w:r w:rsidR="00BA6617" w:rsidRPr="00801373" w:rsidDel="00D04F45">
          <w:rPr>
            <w:b/>
            <w:bCs/>
          </w:rPr>
          <w:delText xml:space="preserve"> </w:delText>
        </w:r>
        <w:r w:rsidR="00BB7C0B" w:rsidRPr="00801373" w:rsidDel="00D04F45">
          <w:rPr>
            <w:b/>
            <w:bCs/>
          </w:rPr>
          <w:delText>/</w:delText>
        </w:r>
        <w:r w:rsidR="00BA6617" w:rsidRPr="00801373" w:rsidDel="00D04F45">
          <w:rPr>
            <w:b/>
            <w:bCs/>
          </w:rPr>
          <w:delText xml:space="preserve"> </w:delText>
        </w:r>
        <w:r w:rsidR="00BB7C0B" w:rsidRPr="00801373" w:rsidDel="00D04F45">
          <w:rPr>
            <w:b/>
            <w:bCs/>
          </w:rPr>
          <w:delText>SPOR Super User</w:delText>
        </w:r>
        <w:r w:rsidRPr="00801373" w:rsidDel="00D04F45">
          <w:rPr>
            <w:b/>
            <w:bCs/>
          </w:rPr>
          <w:delText xml:space="preserve"> </w:delText>
        </w:r>
        <w:r w:rsidR="00EC28DC" w:rsidRPr="00801373" w:rsidDel="00D04F45">
          <w:rPr>
            <w:b/>
            <w:bCs/>
          </w:rPr>
          <w:delText>/</w:delText>
        </w:r>
        <w:r w:rsidR="00BA6617" w:rsidRPr="00801373" w:rsidDel="00D04F45">
          <w:rPr>
            <w:b/>
            <w:bCs/>
          </w:rPr>
          <w:delText xml:space="preserve"> </w:delText>
        </w:r>
        <w:r w:rsidR="00EC28DC" w:rsidRPr="00801373" w:rsidDel="00D04F45">
          <w:rPr>
            <w:b/>
            <w:bCs/>
          </w:rPr>
          <w:delText xml:space="preserve">CTIS High Level </w:delText>
        </w:r>
        <w:r w:rsidR="007A1E4C" w:rsidRPr="00801373" w:rsidDel="00D04F45">
          <w:rPr>
            <w:b/>
            <w:bCs/>
          </w:rPr>
          <w:delText xml:space="preserve">Sponsor </w:delText>
        </w:r>
        <w:r w:rsidR="00EC28DC" w:rsidRPr="00801373" w:rsidDel="00D04F45">
          <w:rPr>
            <w:b/>
            <w:bCs/>
          </w:rPr>
          <w:delText>Administrator</w:delText>
        </w:r>
        <w:r w:rsidR="00BA6617" w:rsidRPr="00801373" w:rsidDel="00D04F45">
          <w:rPr>
            <w:b/>
            <w:bCs/>
          </w:rPr>
          <w:delText xml:space="preserve"> / </w:delText>
        </w:r>
        <w:r w:rsidR="00BA6617" w:rsidRPr="00801373" w:rsidDel="00D04F45">
          <w:rPr>
            <w:b/>
            <w:bCs/>
            <w:i/>
          </w:rPr>
          <w:delText>UPD Industry Super User</w:delText>
        </w:r>
        <w:r w:rsidR="00BA6617" w:rsidRPr="00801373" w:rsidDel="00D04F45">
          <w:rPr>
            <w:b/>
            <w:bCs/>
          </w:rPr>
          <w:delText>&gt;</w:delText>
        </w:r>
      </w:del>
      <w:r w:rsidR="007A1E4C" w:rsidRPr="00801373">
        <w:rPr>
          <w:b/>
          <w:bCs/>
        </w:rPr>
        <w:t xml:space="preserve"> </w:t>
      </w:r>
      <w:proofErr w:type="gramStart"/>
      <w:r w:rsidR="007A1E4C" w:rsidRPr="00801373">
        <w:t>role</w:t>
      </w:r>
      <w:proofErr w:type="gramEnd"/>
      <w:r w:rsidRPr="00801373">
        <w:t xml:space="preserve">, the user accepts the responsibility for the accuracy of the lists of </w:t>
      </w:r>
      <w:customXmlInsRangeStart w:id="100" w:author="作成者"/>
      <w:sdt>
        <w:sdtPr>
          <w:rPr>
            <w:b/>
            <w:bCs/>
          </w:rPr>
          <w:id w:val="967782080"/>
          <w:placeholder>
            <w:docPart w:val="B4BDE54DFE4D484A84888F9C6069B934"/>
          </w:placeholder>
          <w:showingPlcHdr/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InsRangeEnd w:id="100"/>
          <w:ins w:id="101" w:author="作成者">
            <w:r w:rsidR="00C432FC" w:rsidRPr="002861C6">
              <w:rPr>
                <w:rStyle w:val="aff8"/>
                <w:b/>
                <w:bCs/>
              </w:rPr>
              <w:t>Choose an item.</w:t>
            </w:r>
          </w:ins>
          <w:customXmlInsRangeStart w:id="102" w:author="作成者"/>
        </w:sdtContent>
      </w:sdt>
      <w:customXmlInsRangeEnd w:id="102"/>
      <w:ins w:id="103" w:author="作成者">
        <w:r w:rsidR="00C432FC" w:rsidDel="00C432FC">
          <w:rPr>
            <w:b/>
            <w:bCs/>
          </w:rPr>
          <w:t xml:space="preserve"> </w:t>
        </w:r>
      </w:ins>
      <w:customXmlDelRangeStart w:id="104" w:author="作成者"/>
      <w:sdt>
        <w:sdtPr>
          <w:rPr>
            <w:b/>
            <w:bCs/>
          </w:rPr>
          <w:alias w:val="Select Admin role"/>
          <w:tag w:val="Select Admin role"/>
          <w:id w:val="-1773013507"/>
          <w:placeholder>
            <w:docPart w:val="E0C78A3E47AA46D9AFABC7458A97EC97"/>
          </w:placeholder>
          <w:dropDownList>
            <w:listItem w:displayText="Choose an item" w:value=""/>
            <w:listItem w:displayText="External Organisation Administrators" w:value="External Organisation Administrators"/>
            <w:listItem w:displayText="IRIS / PLM Industry Admins" w:value="IRIS / PLM Industry Admins"/>
            <w:listItem w:displayText="IRIS / PLM NCA Admins" w:value="IRIS / PLM NCA Admins"/>
            <w:listItem w:displayText="Parallel Distribution User Admins" w:value="Parallel Distribution User Admins"/>
            <w:listItem w:displayText="ESMP Industry Admins" w:value="ESMP Industry Admins"/>
            <w:listItem w:displayText="SPOR Super Users" w:value="SPOR Super Users"/>
            <w:listItem w:displayText="CTIS User Administrators" w:value="CTIS User Administrators"/>
            <w:listItem w:displayText="UPD Industry Super Users" w:value="UPD Industry Super Users"/>
          </w:dropDownList>
        </w:sdtPr>
        <w:sdtEndPr/>
        <w:sdtContent>
          <w:customXmlDelRangeEnd w:id="104"/>
          <w:customXmlDelRangeStart w:id="105" w:author="作成者"/>
        </w:sdtContent>
      </w:sdt>
      <w:customXmlDelRangeEnd w:id="105"/>
      <w:del w:id="106" w:author="作成者">
        <w:r w:rsidR="00B625A2" w:rsidRPr="00801373" w:rsidDel="00F90F61">
          <w:rPr>
            <w:b/>
            <w:bCs/>
          </w:rPr>
          <w:delText>&lt;</w:delText>
        </w:r>
        <w:r w:rsidR="00B80216" w:rsidRPr="00801373" w:rsidDel="00F90F61">
          <w:rPr>
            <w:b/>
            <w:bCs/>
          </w:rPr>
          <w:delText xml:space="preserve">External Organisation Administrator / </w:delText>
        </w:r>
        <w:r w:rsidR="00F312E9" w:rsidRPr="00801373" w:rsidDel="00F90F61">
          <w:rPr>
            <w:b/>
            <w:bCs/>
          </w:rPr>
          <w:delText xml:space="preserve">IRIS </w:delText>
        </w:r>
        <w:r w:rsidR="00BA6617" w:rsidRPr="00801373" w:rsidDel="00F90F61">
          <w:rPr>
            <w:b/>
            <w:bCs/>
          </w:rPr>
          <w:delText xml:space="preserve">- eAF </w:delText>
        </w:r>
        <w:r w:rsidR="00FE614C" w:rsidRPr="00801373" w:rsidDel="00F90F61">
          <w:rPr>
            <w:b/>
            <w:bCs/>
          </w:rPr>
          <w:delText>Industry User Admins</w:delText>
        </w:r>
        <w:r w:rsidR="00BA6617" w:rsidRPr="00801373" w:rsidDel="00F90F61">
          <w:rPr>
            <w:b/>
            <w:bCs/>
          </w:rPr>
          <w:delText xml:space="preserve"> </w:delText>
        </w:r>
        <w:r w:rsidR="00FE614C" w:rsidRPr="00801373" w:rsidDel="00F90F61">
          <w:rPr>
            <w:b/>
            <w:bCs/>
          </w:rPr>
          <w:delText>/</w:delText>
        </w:r>
        <w:r w:rsidR="00BA6617" w:rsidRPr="00801373" w:rsidDel="00F90F61">
          <w:rPr>
            <w:b/>
            <w:bCs/>
          </w:rPr>
          <w:delText xml:space="preserve"> Parallel Distribution User Admin</w:delText>
        </w:r>
        <w:r w:rsidR="00B625A2" w:rsidRPr="00801373" w:rsidDel="00F90F61">
          <w:rPr>
            <w:b/>
            <w:bCs/>
          </w:rPr>
          <w:delText>s</w:delText>
        </w:r>
        <w:r w:rsidR="00BA6617" w:rsidRPr="00801373" w:rsidDel="00F90F61">
          <w:rPr>
            <w:b/>
            <w:bCs/>
          </w:rPr>
          <w:delText xml:space="preserve"> / </w:delText>
        </w:r>
        <w:r w:rsidR="00FE614C" w:rsidRPr="00801373" w:rsidDel="00F90F61">
          <w:rPr>
            <w:b/>
            <w:bCs/>
          </w:rPr>
          <w:delText>SPOR Super Users</w:delText>
        </w:r>
        <w:r w:rsidR="00B625A2" w:rsidRPr="00801373" w:rsidDel="00F90F61">
          <w:rPr>
            <w:b/>
            <w:bCs/>
          </w:rPr>
          <w:delText xml:space="preserve"> </w:delText>
        </w:r>
        <w:r w:rsidR="00EC28DC" w:rsidRPr="00801373" w:rsidDel="00F90F61">
          <w:rPr>
            <w:b/>
            <w:bCs/>
          </w:rPr>
          <w:delText>/</w:delText>
        </w:r>
        <w:r w:rsidR="00B625A2" w:rsidRPr="00801373" w:rsidDel="00F90F61">
          <w:rPr>
            <w:b/>
            <w:bCs/>
          </w:rPr>
          <w:delText xml:space="preserve"> </w:delText>
        </w:r>
        <w:r w:rsidR="00EC28DC" w:rsidRPr="00801373" w:rsidDel="00F90F61">
          <w:rPr>
            <w:b/>
            <w:bCs/>
          </w:rPr>
          <w:delText>CTIS User Administrators</w:delText>
        </w:r>
        <w:r w:rsidR="007A1E4C" w:rsidRPr="00801373" w:rsidDel="00F90F61">
          <w:rPr>
            <w:b/>
            <w:bCs/>
          </w:rPr>
          <w:delText xml:space="preserve"> / </w:delText>
        </w:r>
        <w:r w:rsidR="007A1E4C" w:rsidRPr="00801373" w:rsidDel="00F90F61">
          <w:rPr>
            <w:b/>
            <w:bCs/>
            <w:i/>
          </w:rPr>
          <w:delText>UPD Super User</w:delText>
        </w:r>
        <w:r w:rsidR="007A1E4C" w:rsidRPr="00801373" w:rsidDel="00F90F61">
          <w:rPr>
            <w:b/>
            <w:bCs/>
          </w:rPr>
          <w:delText>s</w:delText>
        </w:r>
        <w:r w:rsidR="00B625A2" w:rsidRPr="00801373" w:rsidDel="00F90F61">
          <w:rPr>
            <w:b/>
            <w:bCs/>
          </w:rPr>
          <w:delText>&gt;</w:delText>
        </w:r>
        <w:r w:rsidR="00FE614C" w:rsidRPr="00801373" w:rsidDel="00F90F61">
          <w:delText xml:space="preserve"> </w:delText>
        </w:r>
      </w:del>
      <w:proofErr w:type="gramStart"/>
      <w:r w:rsidR="00FE614C" w:rsidRPr="00801373">
        <w:t>and</w:t>
      </w:r>
      <w:proofErr w:type="gramEnd"/>
      <w:r w:rsidR="00FE614C" w:rsidRPr="00801373">
        <w:t xml:space="preserve"> other users </w:t>
      </w:r>
      <w:r w:rsidRPr="00801373">
        <w:t>representing the same organisation(s),</w:t>
      </w:r>
      <w:ins w:id="107" w:author="作成者">
        <w:r w:rsidR="004C6A87">
          <w:t xml:space="preserve"> and</w:t>
        </w:r>
      </w:ins>
      <w:r w:rsidRPr="00801373">
        <w:t xml:space="preserve"> for ensuring that there is always at least one </w:t>
      </w:r>
      <w:customXmlInsRangeStart w:id="108" w:author="作成者"/>
      <w:sdt>
        <w:sdtPr>
          <w:rPr>
            <w:b/>
            <w:bCs/>
          </w:rPr>
          <w:id w:val="-2138164082"/>
          <w:placeholder>
            <w:docPart w:val="90D652E4E4774EDDA510231D8AA96934"/>
          </w:placeholder>
          <w:showingPlcHdr/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InsRangeEnd w:id="108"/>
          <w:ins w:id="109" w:author="作成者">
            <w:r w:rsidR="00C432FC" w:rsidRPr="002861C6">
              <w:rPr>
                <w:rStyle w:val="aff8"/>
                <w:b/>
                <w:bCs/>
              </w:rPr>
              <w:t>Choose an item.</w:t>
            </w:r>
          </w:ins>
          <w:customXmlInsRangeStart w:id="110" w:author="作成者"/>
        </w:sdtContent>
      </w:sdt>
      <w:customXmlInsRangeEnd w:id="110"/>
      <w:customXmlDelRangeStart w:id="111" w:author="作成者"/>
      <w:sdt>
        <w:sdtPr>
          <w:rPr>
            <w:b/>
            <w:bCs/>
          </w:rPr>
          <w:id w:val="1467005774"/>
          <w:placeholder>
            <w:docPart w:val="967AC31DEBD4484A9ADAF7437185452D"/>
          </w:placeholder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IRIS / PLM NCA Admin" w:value="IRIS / PLM NCA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DelRangeEnd w:id="111"/>
          <w:customXmlDelRangeStart w:id="112" w:author="作成者"/>
        </w:sdtContent>
      </w:sdt>
      <w:customXmlDelRangeEnd w:id="112"/>
      <w:ins w:id="113" w:author="作成者">
        <w:r w:rsidR="00F90F61" w:rsidRPr="00801373" w:rsidDel="00F90F61">
          <w:rPr>
            <w:b/>
            <w:bCs/>
          </w:rPr>
          <w:t xml:space="preserve"> </w:t>
        </w:r>
      </w:ins>
      <w:del w:id="114" w:author="作成者">
        <w:r w:rsidR="00B625A2" w:rsidRPr="00801373" w:rsidDel="00F90F61">
          <w:rPr>
            <w:b/>
            <w:bCs/>
          </w:rPr>
          <w:delText>&lt;</w:delText>
        </w:r>
        <w:r w:rsidR="00B80216" w:rsidRPr="00801373" w:rsidDel="00F90F61">
          <w:rPr>
            <w:b/>
            <w:bCs/>
          </w:rPr>
          <w:delText>External Organisation Administrator /</w:delText>
        </w:r>
        <w:r w:rsidR="00B80216" w:rsidRPr="00801373" w:rsidDel="00F90F61">
          <w:delText xml:space="preserve"> </w:delText>
        </w:r>
        <w:r w:rsidR="00F312E9" w:rsidRPr="00801373" w:rsidDel="00F90F61">
          <w:rPr>
            <w:b/>
            <w:bCs/>
          </w:rPr>
          <w:delText>IRIS</w:delText>
        </w:r>
        <w:r w:rsidR="00B625A2" w:rsidRPr="00801373" w:rsidDel="00F90F61">
          <w:rPr>
            <w:b/>
            <w:bCs/>
          </w:rPr>
          <w:delText xml:space="preserve"> - eAF</w:delText>
        </w:r>
        <w:r w:rsidR="00F312E9" w:rsidRPr="00801373" w:rsidDel="00F90F61">
          <w:rPr>
            <w:b/>
            <w:bCs/>
          </w:rPr>
          <w:delText xml:space="preserve"> </w:delText>
        </w:r>
        <w:r w:rsidRPr="00801373" w:rsidDel="00F90F61">
          <w:rPr>
            <w:b/>
            <w:bCs/>
          </w:rPr>
          <w:delText>User Admin</w:delText>
        </w:r>
        <w:r w:rsidR="00B625A2" w:rsidRPr="00801373" w:rsidDel="00F90F61">
          <w:rPr>
            <w:b/>
            <w:bCs/>
          </w:rPr>
          <w:delText xml:space="preserve"> </w:delText>
        </w:r>
        <w:r w:rsidR="007449E4" w:rsidRPr="00801373" w:rsidDel="00F90F61">
          <w:rPr>
            <w:b/>
            <w:bCs/>
          </w:rPr>
          <w:delText>/</w:delText>
        </w:r>
        <w:r w:rsidR="00B625A2" w:rsidRPr="00801373" w:rsidDel="00F90F61">
          <w:rPr>
            <w:b/>
            <w:bCs/>
          </w:rPr>
          <w:delText xml:space="preserve"> Parallel Distribution User Admin / </w:delText>
        </w:r>
        <w:r w:rsidR="007449E4" w:rsidRPr="00801373" w:rsidDel="00F90F61">
          <w:rPr>
            <w:b/>
            <w:bCs/>
          </w:rPr>
          <w:delText>SPOR Super User</w:delText>
        </w:r>
        <w:r w:rsidR="00B625A2" w:rsidRPr="00801373" w:rsidDel="00F90F61">
          <w:rPr>
            <w:b/>
            <w:bCs/>
          </w:rPr>
          <w:delText xml:space="preserve"> </w:delText>
        </w:r>
        <w:r w:rsidR="00EC28DC" w:rsidRPr="00801373" w:rsidDel="00F90F61">
          <w:rPr>
            <w:b/>
            <w:bCs/>
          </w:rPr>
          <w:delText>/</w:delText>
        </w:r>
        <w:r w:rsidR="00B625A2" w:rsidRPr="00801373" w:rsidDel="00F90F61">
          <w:rPr>
            <w:b/>
            <w:bCs/>
          </w:rPr>
          <w:delText xml:space="preserve"> </w:delText>
        </w:r>
        <w:r w:rsidR="00EC28DC" w:rsidRPr="00801373" w:rsidDel="00F90F61">
          <w:rPr>
            <w:b/>
            <w:bCs/>
          </w:rPr>
          <w:delText>CTIS User Administrator</w:delText>
        </w:r>
        <w:r w:rsidR="00B625A2" w:rsidRPr="00801373" w:rsidDel="00F90F61">
          <w:rPr>
            <w:b/>
            <w:bCs/>
          </w:rPr>
          <w:delText xml:space="preserve"> / </w:delText>
        </w:r>
        <w:r w:rsidR="00B625A2" w:rsidRPr="00801373" w:rsidDel="00F90F61">
          <w:rPr>
            <w:b/>
            <w:bCs/>
            <w:i/>
          </w:rPr>
          <w:delText>UPD Super User&gt;</w:delText>
        </w:r>
        <w:r w:rsidRPr="00801373" w:rsidDel="00F90F61">
          <w:delText xml:space="preserve"> </w:delText>
        </w:r>
      </w:del>
      <w:proofErr w:type="gramStart"/>
      <w:r w:rsidRPr="00801373">
        <w:t>acting</w:t>
      </w:r>
      <w:proofErr w:type="gramEnd"/>
      <w:r w:rsidRPr="00801373">
        <w:t xml:space="preserve"> on behalf of the organisation(s) they represent and that</w:t>
      </w:r>
      <w:r w:rsidRPr="00B02D93">
        <w:t xml:space="preserve"> the rights of access for all their users are kept up to date.</w:t>
      </w:r>
    </w:p>
    <w:p w14:paraId="17A95391" w14:textId="3BAE37B9" w:rsidR="00225977" w:rsidRPr="00B02D93" w:rsidRDefault="00F90F61" w:rsidP="00225977">
      <w:pPr>
        <w:autoSpaceDE w:val="0"/>
        <w:autoSpaceDN w:val="0"/>
        <w:adjustRightInd w:val="0"/>
        <w:rPr>
          <w:i/>
        </w:rPr>
      </w:pPr>
      <w:ins w:id="115" w:author="作成者">
        <w:r>
          <w:rPr>
            <w:i/>
          </w:rPr>
          <w:t>[</w:t>
        </w:r>
      </w:ins>
      <w:del w:id="116" w:author="作成者">
        <w:r w:rsidR="001B2C8C" w:rsidRPr="00B02D93" w:rsidDel="00F90F61">
          <w:rPr>
            <w:i/>
          </w:rPr>
          <w:delText>&lt;</w:delText>
        </w:r>
      </w:del>
      <w:r w:rsidR="001B2C8C" w:rsidRPr="00B02D93">
        <w:rPr>
          <w:i/>
        </w:rPr>
        <w:t>If the User Admin</w:t>
      </w:r>
      <w:r w:rsidR="007449E4" w:rsidRPr="00B02D93">
        <w:rPr>
          <w:i/>
        </w:rPr>
        <w:t>/Super User</w:t>
      </w:r>
      <w:r w:rsidR="001B2C8C" w:rsidRPr="00B02D93">
        <w:rPr>
          <w:i/>
        </w:rPr>
        <w:t xml:space="preserve"> has requested multiple roles linked to different organisations in the EMA Account Management Portal</w:t>
      </w:r>
      <w:ins w:id="117" w:author="作成者">
        <w:r w:rsidR="005C5B21">
          <w:rPr>
            <w:i/>
          </w:rPr>
          <w:t>, fill in the table below, otherwise delete</w:t>
        </w:r>
        <w:r w:rsidR="00656FBB">
          <w:rPr>
            <w:i/>
          </w:rPr>
          <w:t xml:space="preserve"> the table</w:t>
        </w:r>
        <w:r>
          <w:rPr>
            <w:i/>
          </w:rPr>
          <w:t>]</w:t>
        </w:r>
      </w:ins>
      <w:del w:id="118" w:author="作成者">
        <w:r w:rsidR="001B2C8C" w:rsidRPr="00B02D93" w:rsidDel="00F90F61">
          <w:rPr>
            <w:i/>
          </w:rPr>
          <w:delText>&gt;</w:delText>
        </w:r>
      </w:del>
    </w:p>
    <w:p w14:paraId="2EE4E2FC" w14:textId="2A337606" w:rsidR="00801373" w:rsidRPr="00B02D93" w:rsidRDefault="001B2C8C" w:rsidP="00026F8C">
      <w:pPr>
        <w:autoSpaceDE w:val="0"/>
        <w:autoSpaceDN w:val="0"/>
        <w:adjustRightInd w:val="0"/>
        <w:spacing w:after="120"/>
        <w:rPr>
          <w:i/>
        </w:rPr>
      </w:pPr>
      <w:r w:rsidRPr="00B02D93">
        <w:rPr>
          <w:b/>
          <w:i/>
        </w:rPr>
        <w:t xml:space="preserve">List of Organisations for which the </w:t>
      </w:r>
      <w:r w:rsidRPr="00801373">
        <w:rPr>
          <w:b/>
          <w:i/>
        </w:rPr>
        <w:t xml:space="preserve">first </w:t>
      </w:r>
      <w:customXmlInsRangeStart w:id="119" w:author="作成者"/>
      <w:sdt>
        <w:sdtPr>
          <w:rPr>
            <w:b/>
            <w:bCs/>
          </w:rPr>
          <w:id w:val="-226993615"/>
          <w:placeholder>
            <w:docPart w:val="EFDA157E94684608B93AA3609B6026FE"/>
          </w:placeholder>
          <w:showingPlcHdr/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InsRangeEnd w:id="119"/>
          <w:ins w:id="120" w:author="作成者">
            <w:r w:rsidR="00C432FC" w:rsidRPr="002861C6">
              <w:rPr>
                <w:rStyle w:val="aff8"/>
                <w:b/>
                <w:bCs/>
              </w:rPr>
              <w:t>Choose an item.</w:t>
            </w:r>
          </w:ins>
          <w:customXmlInsRangeStart w:id="121" w:author="作成者"/>
        </w:sdtContent>
      </w:sdt>
      <w:customXmlInsRangeEnd w:id="121"/>
      <w:customXmlDelRangeStart w:id="122" w:author="作成者"/>
      <w:sdt>
        <w:sdtPr>
          <w:rPr>
            <w:b/>
            <w:i/>
          </w:rPr>
          <w:id w:val="-1333756729"/>
          <w:placeholder>
            <w:docPart w:val="AE0AABCAEFD04406A7041C293B5617DF"/>
          </w:placeholder>
          <w:dropDownList>
            <w:listItem w:displayText="Choose an Admin role" w:value=""/>
            <w:listItem w:displayText="External Organisation Administrator" w:value="External Organisation Administrator"/>
            <w:listItem w:displayText="IRIS / PLM Industry Admin" w:value="IRIS / PLM Industry Admin"/>
            <w:listItem w:displayText="IRIS / PLM NCA Admin" w:value="IRIS / PLM NCA Admin"/>
            <w:listItem w:displayText="Parallel Distribution User Admin" w:value="Parallel Distribution User Admin"/>
            <w:listItem w:displayText="ESMP Industry Admin" w:value="ESMP Industry Admin"/>
            <w:listItem w:displayText="SPOR Super User" w:value="SPOR Super User"/>
            <w:listItem w:displayText="CTIS User Administrator" w:value="CTIS User Administrator"/>
            <w:listItem w:displayText="UPD Industry Super User" w:value="UPD Industry Super User"/>
          </w:dropDownList>
        </w:sdtPr>
        <w:sdtEndPr/>
        <w:sdtContent>
          <w:customXmlDelRangeEnd w:id="122"/>
          <w:customXmlDelRangeStart w:id="123" w:author="作成者"/>
        </w:sdtContent>
      </w:sdt>
      <w:customXmlDelRangeEnd w:id="123"/>
      <w:ins w:id="124" w:author="作成者">
        <w:r w:rsidR="00801373" w:rsidRPr="00801373" w:rsidDel="00F90F61">
          <w:rPr>
            <w:b/>
            <w:i/>
          </w:rPr>
          <w:t xml:space="preserve"> </w:t>
        </w:r>
      </w:ins>
      <w:del w:id="125" w:author="作成者">
        <w:r w:rsidRPr="00801373" w:rsidDel="00F90F61">
          <w:rPr>
            <w:b/>
            <w:i/>
          </w:rPr>
          <w:delText>&lt;</w:delText>
        </w:r>
        <w:r w:rsidR="00F312E9" w:rsidRPr="00801373" w:rsidDel="00026F8C">
          <w:rPr>
            <w:b/>
            <w:i/>
          </w:rPr>
          <w:delText>IRIS Industry</w:delText>
        </w:r>
        <w:r w:rsidR="005440B5" w:rsidRPr="00801373" w:rsidDel="00026F8C">
          <w:rPr>
            <w:b/>
            <w:i/>
          </w:rPr>
          <w:delText xml:space="preserve"> User Admin</w:delText>
        </w:r>
        <w:r w:rsidR="00F312E9" w:rsidRPr="00801373" w:rsidDel="00026F8C">
          <w:rPr>
            <w:b/>
            <w:i/>
          </w:rPr>
          <w:delText>/</w:delText>
        </w:r>
        <w:r w:rsidRPr="00801373" w:rsidDel="00026F8C">
          <w:rPr>
            <w:b/>
            <w:i/>
          </w:rPr>
          <w:delText>Parallel Distribution</w:delText>
        </w:r>
        <w:r w:rsidR="005440B5" w:rsidRPr="00801373" w:rsidDel="00026F8C">
          <w:rPr>
            <w:b/>
            <w:i/>
          </w:rPr>
          <w:delText xml:space="preserve"> User Admin/SPOR Super User</w:delText>
        </w:r>
        <w:r w:rsidR="00EC28DC" w:rsidRPr="00801373" w:rsidDel="00026F8C">
          <w:rPr>
            <w:b/>
            <w:i/>
          </w:rPr>
          <w:delText>/</w:delText>
        </w:r>
        <w:r w:rsidRPr="00801373" w:rsidDel="00F90F61">
          <w:rPr>
            <w:b/>
            <w:i/>
          </w:rPr>
          <w:delText>&gt;</w:delText>
        </w:r>
        <w:r w:rsidRPr="002861C6" w:rsidDel="00801373">
          <w:rPr>
            <w:b/>
            <w:i/>
          </w:rPr>
          <w:delText xml:space="preserve"> </w:delText>
        </w:r>
      </w:del>
      <w:proofErr w:type="gramStart"/>
      <w:r w:rsidRPr="00801373">
        <w:rPr>
          <w:b/>
          <w:i/>
        </w:rPr>
        <w:t>needs</w:t>
      </w:r>
      <w:proofErr w:type="gramEnd"/>
      <w:r w:rsidRPr="00B02D93">
        <w:rPr>
          <w:b/>
          <w:i/>
        </w:rPr>
        <w:t xml:space="preserve"> to be affiliated</w:t>
      </w:r>
      <w:ins w:id="126" w:author="作成者">
        <w:r w:rsidR="00026F8C">
          <w:rPr>
            <w:i/>
          </w:rPr>
          <w:t>:</w:t>
        </w:r>
      </w:ins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  <w:tblPrChange w:id="127" w:author="作成者">
          <w:tblPr>
            <w:tblW w:w="5000" w:type="pct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3823"/>
        <w:gridCol w:w="2834"/>
        <w:gridCol w:w="2746"/>
        <w:tblGridChange w:id="128">
          <w:tblGrid>
            <w:gridCol w:w="3823"/>
            <w:gridCol w:w="2834"/>
            <w:gridCol w:w="2746"/>
          </w:tblGrid>
        </w:tblGridChange>
      </w:tblGrid>
      <w:tr w:rsidR="00FD0B3E" w:rsidRPr="00B02D93" w14:paraId="5171B10F" w14:textId="77777777" w:rsidTr="008D6995">
        <w:trPr>
          <w:trHeight w:hRule="exact" w:val="459"/>
          <w:jc w:val="center"/>
          <w:trPrChange w:id="129" w:author="作成者">
            <w:trPr>
              <w:trHeight w:val="402"/>
              <w:jc w:val="center"/>
            </w:trPr>
          </w:trPrChange>
        </w:trPr>
        <w:tc>
          <w:tcPr>
            <w:tcW w:w="2033" w:type="pct"/>
            <w:shd w:val="clear" w:color="auto" w:fill="F2F2F2" w:themeFill="background1" w:themeFillShade="F2"/>
            <w:vAlign w:val="center"/>
            <w:tcPrChange w:id="130" w:author="作成者">
              <w:tcPr>
                <w:tcW w:w="2033" w:type="pct"/>
                <w:shd w:val="clear" w:color="auto" w:fill="003299"/>
                <w:vAlign w:val="center"/>
              </w:tcPr>
            </w:tcPrChange>
          </w:tcPr>
          <w:p w14:paraId="09E3C1E2" w14:textId="793825CA" w:rsidR="00FD0B3E" w:rsidRPr="00B02D93" w:rsidRDefault="00FD0B3E" w:rsidP="007A1E4C">
            <w:pPr>
              <w:pStyle w:val="5"/>
              <w:spacing w:before="0" w:after="0"/>
              <w:jc w:val="center"/>
              <w:rPr>
                <w:rFonts w:ascii="Verdana" w:hAnsi="Verdana"/>
                <w:bCs w:val="0"/>
                <w:sz w:val="18"/>
                <w:szCs w:val="18"/>
              </w:rPr>
            </w:pPr>
            <w:r w:rsidRPr="00B02D93">
              <w:rPr>
                <w:rFonts w:ascii="Verdana" w:hAnsi="Verdana"/>
                <w:bCs w:val="0"/>
                <w:sz w:val="18"/>
                <w:szCs w:val="18"/>
              </w:rPr>
              <w:t xml:space="preserve">Organisation </w:t>
            </w:r>
            <w:ins w:id="131" w:author="作成者">
              <w:r w:rsidR="00E52160">
                <w:rPr>
                  <w:rFonts w:ascii="Verdana" w:hAnsi="Verdana"/>
                  <w:bCs w:val="0"/>
                  <w:sz w:val="18"/>
                  <w:szCs w:val="18"/>
                </w:rPr>
                <w:t>n</w:t>
              </w:r>
            </w:ins>
            <w:del w:id="132" w:author="作成者">
              <w:r w:rsidRPr="00B02D93" w:rsidDel="00E52160">
                <w:rPr>
                  <w:rFonts w:ascii="Verdana" w:hAnsi="Verdana"/>
                  <w:bCs w:val="0"/>
                  <w:sz w:val="18"/>
                  <w:szCs w:val="18"/>
                </w:rPr>
                <w:delText>N</w:delText>
              </w:r>
            </w:del>
            <w:r w:rsidRPr="00B02D93">
              <w:rPr>
                <w:rFonts w:ascii="Verdana" w:hAnsi="Verdana"/>
                <w:bCs w:val="0"/>
                <w:sz w:val="18"/>
                <w:szCs w:val="18"/>
              </w:rPr>
              <w:t>ame</w:t>
            </w:r>
          </w:p>
        </w:tc>
        <w:tc>
          <w:tcPr>
            <w:tcW w:w="1507" w:type="pct"/>
            <w:shd w:val="clear" w:color="auto" w:fill="F2F2F2" w:themeFill="background1" w:themeFillShade="F2"/>
            <w:vAlign w:val="center"/>
            <w:tcPrChange w:id="133" w:author="作成者">
              <w:tcPr>
                <w:tcW w:w="1507" w:type="pct"/>
                <w:shd w:val="clear" w:color="auto" w:fill="003299"/>
                <w:vAlign w:val="center"/>
              </w:tcPr>
            </w:tcPrChange>
          </w:tcPr>
          <w:p w14:paraId="0191A91D" w14:textId="0672E4A3" w:rsidR="00FD0B3E" w:rsidRPr="00B02D93" w:rsidRDefault="00E52160" w:rsidP="007A1E4C">
            <w:pPr>
              <w:pStyle w:val="5"/>
              <w:spacing w:before="0" w:after="0"/>
              <w:jc w:val="center"/>
              <w:rPr>
                <w:rFonts w:ascii="Verdana" w:hAnsi="Verdana"/>
                <w:bCs w:val="0"/>
                <w:sz w:val="18"/>
                <w:szCs w:val="18"/>
              </w:rPr>
            </w:pPr>
            <w:ins w:id="134" w:author="作成者">
              <w:r>
                <w:rPr>
                  <w:rFonts w:ascii="Verdana" w:hAnsi="Verdana"/>
                  <w:bCs w:val="0"/>
                  <w:sz w:val="18"/>
                  <w:szCs w:val="18"/>
                </w:rPr>
                <w:t>Organisation c</w:t>
              </w:r>
            </w:ins>
            <w:del w:id="135" w:author="作成者">
              <w:r w:rsidR="00FD0B3E" w:rsidRPr="00B02D93" w:rsidDel="00E52160">
                <w:rPr>
                  <w:rFonts w:ascii="Verdana" w:hAnsi="Verdana"/>
                  <w:bCs w:val="0"/>
                  <w:sz w:val="18"/>
                  <w:szCs w:val="18"/>
                </w:rPr>
                <w:delText>C</w:delText>
              </w:r>
            </w:del>
            <w:r w:rsidR="00FD0B3E" w:rsidRPr="00B02D93">
              <w:rPr>
                <w:rFonts w:ascii="Verdana" w:hAnsi="Verdana"/>
                <w:bCs w:val="0"/>
                <w:sz w:val="18"/>
                <w:szCs w:val="18"/>
              </w:rPr>
              <w:t>ountry</w:t>
            </w:r>
          </w:p>
        </w:tc>
        <w:tc>
          <w:tcPr>
            <w:tcW w:w="1460" w:type="pct"/>
            <w:shd w:val="clear" w:color="auto" w:fill="F2F2F2" w:themeFill="background1" w:themeFillShade="F2"/>
            <w:vAlign w:val="center"/>
            <w:tcPrChange w:id="136" w:author="作成者">
              <w:tcPr>
                <w:tcW w:w="1460" w:type="pct"/>
                <w:shd w:val="clear" w:color="auto" w:fill="003299"/>
                <w:vAlign w:val="center"/>
              </w:tcPr>
            </w:tcPrChange>
          </w:tcPr>
          <w:p w14:paraId="4C115EE1" w14:textId="77777777" w:rsidR="00FD0B3E" w:rsidRPr="00B02D93" w:rsidRDefault="00FD0B3E" w:rsidP="007A1E4C">
            <w:pPr>
              <w:pStyle w:val="5"/>
              <w:spacing w:before="0" w:after="0"/>
              <w:jc w:val="center"/>
              <w:rPr>
                <w:rFonts w:ascii="Verdana" w:hAnsi="Verdana"/>
                <w:bCs w:val="0"/>
                <w:sz w:val="18"/>
                <w:szCs w:val="18"/>
              </w:rPr>
            </w:pPr>
            <w:r w:rsidRPr="00B02D93">
              <w:rPr>
                <w:rFonts w:ascii="Verdana" w:hAnsi="Verdana"/>
                <w:bCs w:val="0"/>
                <w:sz w:val="18"/>
                <w:szCs w:val="18"/>
              </w:rPr>
              <w:t>Organisation ID</w:t>
            </w:r>
          </w:p>
        </w:tc>
      </w:tr>
      <w:tr w:rsidR="00FD0B3E" w:rsidRPr="00B02D93" w14:paraId="7C6B939D" w14:textId="77777777" w:rsidTr="008D6995">
        <w:trPr>
          <w:trHeight w:hRule="exact" w:val="459"/>
          <w:jc w:val="center"/>
          <w:trPrChange w:id="137" w:author="作成者">
            <w:trPr>
              <w:trHeight w:val="267"/>
              <w:jc w:val="center"/>
            </w:trPr>
          </w:trPrChange>
        </w:trPr>
        <w:tc>
          <w:tcPr>
            <w:tcW w:w="2033" w:type="pct"/>
            <w:shd w:val="clear" w:color="auto" w:fill="auto"/>
            <w:tcPrChange w:id="138" w:author="作成者">
              <w:tcPr>
                <w:tcW w:w="2033" w:type="pct"/>
                <w:shd w:val="clear" w:color="auto" w:fill="auto"/>
              </w:tcPr>
            </w:tcPrChange>
          </w:tcPr>
          <w:p w14:paraId="1FDBC3CE" w14:textId="77777777" w:rsidR="00FD0B3E" w:rsidRPr="00B02D93" w:rsidRDefault="00FD0B3E" w:rsidP="00A37B0B">
            <w:pPr>
              <w:pStyle w:val="5"/>
              <w:spacing w:before="0"/>
              <w:rPr>
                <w:rFonts w:ascii="Verdana" w:hAnsi="Verdana"/>
                <w:sz w:val="18"/>
                <w:szCs w:val="18"/>
              </w:rPr>
            </w:pPr>
            <w:r w:rsidRPr="00B02D93">
              <w:rPr>
                <w:rFonts w:ascii="Verdana" w:hAnsi="Verdana"/>
                <w:sz w:val="18"/>
                <w:szCs w:val="18"/>
              </w:rPr>
              <w:t>&lt;Organisation A&gt;</w:t>
            </w:r>
          </w:p>
        </w:tc>
        <w:tc>
          <w:tcPr>
            <w:tcW w:w="1507" w:type="pct"/>
            <w:shd w:val="clear" w:color="auto" w:fill="auto"/>
            <w:tcPrChange w:id="139" w:author="作成者">
              <w:tcPr>
                <w:tcW w:w="1507" w:type="pct"/>
                <w:shd w:val="clear" w:color="auto" w:fill="auto"/>
              </w:tcPr>
            </w:tcPrChange>
          </w:tcPr>
          <w:p w14:paraId="4CF3791F" w14:textId="02CE1338" w:rsidR="00FD0B3E" w:rsidRPr="00B02D93" w:rsidRDefault="00BA6617" w:rsidP="00A37B0B">
            <w:pPr>
              <w:pStyle w:val="5"/>
              <w:spacing w:before="0"/>
              <w:rPr>
                <w:rFonts w:ascii="Verdana" w:hAnsi="Verdana"/>
                <w:sz w:val="18"/>
                <w:szCs w:val="18"/>
              </w:rPr>
            </w:pPr>
            <w:r w:rsidRPr="00B02D93">
              <w:rPr>
                <w:rFonts w:ascii="Verdana" w:hAnsi="Verdana"/>
                <w:sz w:val="18"/>
                <w:szCs w:val="18"/>
              </w:rPr>
              <w:t>&lt;</w:t>
            </w:r>
            <w:r w:rsidR="00EC28DC" w:rsidRPr="00B02D93">
              <w:rPr>
                <w:rFonts w:ascii="Verdana" w:hAnsi="Verdana"/>
                <w:sz w:val="18"/>
                <w:szCs w:val="18"/>
              </w:rPr>
              <w:t>Netherlands</w:t>
            </w:r>
            <w:r w:rsidRPr="00B02D93">
              <w:rPr>
                <w:rFonts w:ascii="Verdana" w:hAnsi="Verdana"/>
                <w:sz w:val="18"/>
                <w:szCs w:val="18"/>
              </w:rPr>
              <w:t>&gt;</w:t>
            </w:r>
          </w:p>
        </w:tc>
        <w:tc>
          <w:tcPr>
            <w:tcW w:w="1460" w:type="pct"/>
            <w:shd w:val="clear" w:color="auto" w:fill="auto"/>
            <w:tcPrChange w:id="140" w:author="作成者">
              <w:tcPr>
                <w:tcW w:w="1460" w:type="pct"/>
                <w:shd w:val="clear" w:color="auto" w:fill="auto"/>
              </w:tcPr>
            </w:tcPrChange>
          </w:tcPr>
          <w:p w14:paraId="337A7873" w14:textId="77777777" w:rsidR="00FD0B3E" w:rsidRPr="00B02D93" w:rsidRDefault="00FD0B3E" w:rsidP="00A37B0B">
            <w:pPr>
              <w:pStyle w:val="5"/>
              <w:spacing w:before="0"/>
              <w:rPr>
                <w:rFonts w:ascii="Verdana" w:hAnsi="Verdana"/>
                <w:b w:val="0"/>
                <w:sz w:val="18"/>
                <w:szCs w:val="18"/>
              </w:rPr>
            </w:pPr>
            <w:r w:rsidRPr="00B02D93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ORG-1000XXXXX</w:t>
            </w:r>
          </w:p>
        </w:tc>
      </w:tr>
      <w:tr w:rsidR="00FD0B3E" w:rsidRPr="00B02D93" w14:paraId="209F5806" w14:textId="77777777" w:rsidTr="008D6995">
        <w:trPr>
          <w:trHeight w:hRule="exact" w:val="459"/>
          <w:jc w:val="center"/>
          <w:trPrChange w:id="141" w:author="作成者">
            <w:trPr>
              <w:trHeight w:val="105"/>
              <w:jc w:val="center"/>
            </w:trPr>
          </w:trPrChange>
        </w:trPr>
        <w:tc>
          <w:tcPr>
            <w:tcW w:w="2033" w:type="pct"/>
            <w:shd w:val="clear" w:color="auto" w:fill="auto"/>
            <w:tcPrChange w:id="142" w:author="作成者">
              <w:tcPr>
                <w:tcW w:w="2033" w:type="pct"/>
                <w:shd w:val="clear" w:color="auto" w:fill="auto"/>
              </w:tcPr>
            </w:tcPrChange>
          </w:tcPr>
          <w:p w14:paraId="2AFDFBF2" w14:textId="77777777" w:rsidR="00FD0B3E" w:rsidRPr="00B02D93" w:rsidRDefault="00FD0B3E" w:rsidP="00A37B0B">
            <w:pPr>
              <w:pStyle w:val="5"/>
              <w:spacing w:before="0"/>
              <w:rPr>
                <w:rFonts w:ascii="Verdana" w:hAnsi="Verdana"/>
                <w:sz w:val="18"/>
                <w:szCs w:val="18"/>
              </w:rPr>
            </w:pPr>
            <w:r w:rsidRPr="00B02D93">
              <w:rPr>
                <w:rFonts w:ascii="Verdana" w:hAnsi="Verdana"/>
                <w:sz w:val="18"/>
                <w:szCs w:val="18"/>
              </w:rPr>
              <w:t>&lt;Organisation B&gt;</w:t>
            </w:r>
          </w:p>
        </w:tc>
        <w:tc>
          <w:tcPr>
            <w:tcW w:w="1507" w:type="pct"/>
            <w:shd w:val="clear" w:color="auto" w:fill="auto"/>
            <w:tcPrChange w:id="143" w:author="作成者">
              <w:tcPr>
                <w:tcW w:w="1507" w:type="pct"/>
                <w:shd w:val="clear" w:color="auto" w:fill="auto"/>
              </w:tcPr>
            </w:tcPrChange>
          </w:tcPr>
          <w:p w14:paraId="6CB73932" w14:textId="5CE17C6E" w:rsidR="00FD0B3E" w:rsidRPr="00B02D93" w:rsidRDefault="00BA6617" w:rsidP="00A37B0B">
            <w:pPr>
              <w:pStyle w:val="5"/>
              <w:spacing w:before="0"/>
              <w:rPr>
                <w:rFonts w:ascii="Verdana" w:hAnsi="Verdana"/>
                <w:sz w:val="18"/>
                <w:szCs w:val="18"/>
              </w:rPr>
            </w:pPr>
            <w:r w:rsidRPr="00B02D93">
              <w:rPr>
                <w:rFonts w:ascii="Verdana" w:hAnsi="Verdana"/>
                <w:sz w:val="18"/>
                <w:szCs w:val="18"/>
              </w:rPr>
              <w:t>&lt;</w:t>
            </w:r>
            <w:r w:rsidR="00EC28DC" w:rsidRPr="00B02D93">
              <w:rPr>
                <w:rFonts w:ascii="Verdana" w:hAnsi="Verdana"/>
                <w:sz w:val="18"/>
                <w:szCs w:val="18"/>
              </w:rPr>
              <w:t>Netherlands</w:t>
            </w:r>
            <w:r w:rsidRPr="00B02D93">
              <w:rPr>
                <w:rFonts w:ascii="Verdana" w:hAnsi="Verdana"/>
                <w:sz w:val="18"/>
                <w:szCs w:val="18"/>
              </w:rPr>
              <w:t>&gt;</w:t>
            </w:r>
          </w:p>
        </w:tc>
        <w:tc>
          <w:tcPr>
            <w:tcW w:w="1460" w:type="pct"/>
            <w:shd w:val="clear" w:color="auto" w:fill="auto"/>
            <w:tcPrChange w:id="144" w:author="作成者">
              <w:tcPr>
                <w:tcW w:w="1460" w:type="pct"/>
                <w:shd w:val="clear" w:color="auto" w:fill="auto"/>
              </w:tcPr>
            </w:tcPrChange>
          </w:tcPr>
          <w:p w14:paraId="4C1A1B8A" w14:textId="77777777" w:rsidR="00FD0B3E" w:rsidRPr="00B02D93" w:rsidRDefault="00FD0B3E" w:rsidP="00A37B0B">
            <w:pPr>
              <w:pStyle w:val="5"/>
              <w:spacing w:before="0"/>
              <w:rPr>
                <w:rFonts w:ascii="Verdana" w:hAnsi="Verdana"/>
                <w:b w:val="0"/>
                <w:sz w:val="18"/>
                <w:szCs w:val="18"/>
              </w:rPr>
            </w:pPr>
            <w:r w:rsidRPr="00B02D93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ORG-1000XXXXX</w:t>
            </w:r>
          </w:p>
        </w:tc>
      </w:tr>
      <w:tr w:rsidR="00FD0B3E" w:rsidRPr="00B02D93" w14:paraId="6093FE4A" w14:textId="77777777" w:rsidTr="008D6995">
        <w:trPr>
          <w:trHeight w:hRule="exact" w:val="459"/>
          <w:jc w:val="center"/>
          <w:trPrChange w:id="145" w:author="作成者">
            <w:trPr>
              <w:trHeight w:val="53"/>
              <w:jc w:val="center"/>
            </w:trPr>
          </w:trPrChange>
        </w:trPr>
        <w:tc>
          <w:tcPr>
            <w:tcW w:w="2033" w:type="pct"/>
            <w:shd w:val="clear" w:color="auto" w:fill="auto"/>
            <w:tcPrChange w:id="146" w:author="作成者">
              <w:tcPr>
                <w:tcW w:w="2033" w:type="pct"/>
                <w:shd w:val="clear" w:color="auto" w:fill="auto"/>
              </w:tcPr>
            </w:tcPrChange>
          </w:tcPr>
          <w:p w14:paraId="5EC675D8" w14:textId="77777777" w:rsidR="00FD0B3E" w:rsidRPr="00B02D93" w:rsidRDefault="00FD0B3E" w:rsidP="00A37B0B">
            <w:pPr>
              <w:pStyle w:val="5"/>
              <w:spacing w:before="0"/>
              <w:rPr>
                <w:rFonts w:ascii="Verdana" w:hAnsi="Verdana"/>
                <w:sz w:val="18"/>
                <w:szCs w:val="18"/>
              </w:rPr>
            </w:pPr>
            <w:r w:rsidRPr="00B02D93">
              <w:rPr>
                <w:rFonts w:ascii="Verdana" w:hAnsi="Verdana"/>
                <w:sz w:val="18"/>
                <w:szCs w:val="18"/>
              </w:rPr>
              <w:t>&lt;Organisation C&gt;</w:t>
            </w:r>
          </w:p>
        </w:tc>
        <w:tc>
          <w:tcPr>
            <w:tcW w:w="1507" w:type="pct"/>
            <w:shd w:val="clear" w:color="auto" w:fill="auto"/>
            <w:tcPrChange w:id="147" w:author="作成者">
              <w:tcPr>
                <w:tcW w:w="1507" w:type="pct"/>
                <w:shd w:val="clear" w:color="auto" w:fill="auto"/>
              </w:tcPr>
            </w:tcPrChange>
          </w:tcPr>
          <w:p w14:paraId="7EA3D94C" w14:textId="668379B8" w:rsidR="00FD0B3E" w:rsidRPr="00B02D93" w:rsidRDefault="00BA6617" w:rsidP="00A37B0B">
            <w:pPr>
              <w:pStyle w:val="5"/>
              <w:spacing w:before="0"/>
              <w:rPr>
                <w:rFonts w:ascii="Verdana" w:hAnsi="Verdana"/>
                <w:b w:val="0"/>
                <w:sz w:val="18"/>
                <w:szCs w:val="18"/>
              </w:rPr>
            </w:pPr>
            <w:r w:rsidRPr="00B02D93">
              <w:rPr>
                <w:rFonts w:ascii="Verdana" w:hAnsi="Verdana"/>
                <w:sz w:val="18"/>
                <w:szCs w:val="18"/>
              </w:rPr>
              <w:t>&lt;</w:t>
            </w:r>
            <w:r w:rsidR="00FD0B3E" w:rsidRPr="00B02D93">
              <w:rPr>
                <w:rFonts w:ascii="Verdana" w:hAnsi="Verdana"/>
                <w:sz w:val="18"/>
                <w:szCs w:val="18"/>
              </w:rPr>
              <w:t>Switzerland</w:t>
            </w:r>
            <w:r w:rsidRPr="00B02D93">
              <w:rPr>
                <w:rFonts w:ascii="Verdana" w:hAnsi="Verdana"/>
                <w:sz w:val="18"/>
                <w:szCs w:val="18"/>
              </w:rPr>
              <w:t>&gt;</w:t>
            </w:r>
          </w:p>
        </w:tc>
        <w:tc>
          <w:tcPr>
            <w:tcW w:w="1460" w:type="pct"/>
            <w:shd w:val="clear" w:color="auto" w:fill="auto"/>
            <w:tcPrChange w:id="148" w:author="作成者">
              <w:tcPr>
                <w:tcW w:w="1460" w:type="pct"/>
                <w:shd w:val="clear" w:color="auto" w:fill="auto"/>
              </w:tcPr>
            </w:tcPrChange>
          </w:tcPr>
          <w:p w14:paraId="6ED44625" w14:textId="77777777" w:rsidR="00FD0B3E" w:rsidRPr="00B02D93" w:rsidRDefault="00FD0B3E" w:rsidP="00A37B0B">
            <w:pPr>
              <w:pStyle w:val="5"/>
              <w:spacing w:before="0"/>
              <w:rPr>
                <w:rFonts w:ascii="Verdana" w:hAnsi="Verdana"/>
                <w:b w:val="0"/>
                <w:sz w:val="18"/>
                <w:szCs w:val="18"/>
              </w:rPr>
            </w:pPr>
            <w:r w:rsidRPr="00B02D93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ORG-1000XXXXX</w:t>
            </w:r>
          </w:p>
        </w:tc>
      </w:tr>
    </w:tbl>
    <w:p w14:paraId="288F38AC" w14:textId="77777777" w:rsidR="00A37B0B" w:rsidRPr="00B02D93" w:rsidRDefault="00A37B0B">
      <w:pPr>
        <w:autoSpaceDE w:val="0"/>
        <w:autoSpaceDN w:val="0"/>
        <w:adjustRightInd w:val="0"/>
      </w:pPr>
    </w:p>
    <w:p w14:paraId="4BAEA5CD" w14:textId="77777777" w:rsidR="002B75C4" w:rsidRDefault="002B75C4">
      <w:pPr>
        <w:jc w:val="both"/>
        <w:rPr>
          <w:ins w:id="149" w:author="作成者"/>
        </w:rPr>
      </w:pPr>
    </w:p>
    <w:p w14:paraId="197DE585" w14:textId="006206E1" w:rsidR="00A37B0B" w:rsidRPr="00B02D93" w:rsidRDefault="001B2C8C">
      <w:pPr>
        <w:jc w:val="both"/>
      </w:pPr>
      <w:r w:rsidRPr="00B02D93">
        <w:t>Yours faithfully,</w:t>
      </w:r>
    </w:p>
    <w:p w14:paraId="0DDADA4A" w14:textId="77777777" w:rsidR="00572918" w:rsidRPr="00B02D93" w:rsidRDefault="001B2C8C" w:rsidP="00225977">
      <w:pPr>
        <w:pStyle w:val="5"/>
      </w:pPr>
      <w:r w:rsidRPr="00B02D93">
        <w:rPr>
          <w:rFonts w:ascii="Verdana" w:hAnsi="Verdana"/>
          <w:b w:val="0"/>
          <w:sz w:val="18"/>
          <w:szCs w:val="18"/>
        </w:rPr>
        <w:t>[</w:t>
      </w:r>
      <w:r w:rsidR="00A37B0B" w:rsidRPr="00B02D93">
        <w:rPr>
          <w:rFonts w:ascii="Verdana" w:hAnsi="Verdana"/>
          <w:b w:val="0"/>
          <w:sz w:val="18"/>
          <w:szCs w:val="18"/>
        </w:rPr>
        <w:t xml:space="preserve">Signature of person currently authorised to sign on behalf of the Organisation to be selected in the </w:t>
      </w:r>
      <w:r w:rsidR="00A37B0B" w:rsidRPr="00B02D93">
        <w:rPr>
          <w:rFonts w:ascii="Verdana" w:hAnsi="Verdana"/>
          <w:b w:val="0"/>
          <w:iCs w:val="0"/>
          <w:sz w:val="18"/>
          <w:szCs w:val="18"/>
        </w:rPr>
        <w:t>EMA Account Management Portal</w:t>
      </w:r>
      <w:r w:rsidR="00A37B0B" w:rsidRPr="00B02D93">
        <w:rPr>
          <w:rFonts w:ascii="Verdana" w:hAnsi="Verdana"/>
          <w:b w:val="0"/>
          <w:sz w:val="18"/>
          <w:szCs w:val="18"/>
        </w:rPr>
        <w:t>]</w:t>
      </w:r>
    </w:p>
    <w:sectPr w:rsidR="00572918" w:rsidRPr="00B02D93" w:rsidSect="00842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247" w:bottom="1418" w:left="1247" w:header="284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C6135" w14:textId="77777777" w:rsidR="00015679" w:rsidRDefault="00015679">
      <w:r>
        <w:separator/>
      </w:r>
    </w:p>
  </w:endnote>
  <w:endnote w:type="continuationSeparator" w:id="0">
    <w:p w14:paraId="381F8219" w14:textId="77777777" w:rsidR="00015679" w:rsidRDefault="0001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D6125" w14:textId="77777777" w:rsidR="008D6995" w:rsidRDefault="008D699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370"/>
      <w:gridCol w:w="2043"/>
    </w:tblGrid>
    <w:tr w:rsidR="00D1347F" w14:paraId="21017DDC" w14:textId="77777777" w:rsidTr="003D1163">
      <w:tc>
        <w:tcPr>
          <w:tcW w:w="5000" w:type="pct"/>
          <w:gridSpan w:val="2"/>
          <w:shd w:val="clear" w:color="auto" w:fill="auto"/>
          <w:tcMar>
            <w:left w:w="0" w:type="dxa"/>
            <w:right w:w="0" w:type="dxa"/>
          </w:tcMar>
        </w:tcPr>
        <w:p w14:paraId="5D910F36" w14:textId="77777777" w:rsidR="003334CE" w:rsidRPr="00A44B87" w:rsidRDefault="001B2C8C">
          <w:pPr>
            <w:pStyle w:val="FooterAgency"/>
          </w:pPr>
          <w:r>
            <w:rPr>
              <w:noProof/>
              <w:lang w:val="en-US" w:eastAsia="ja-JP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7CDB8A3C" wp14:editId="0D5327F2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9957435</wp:posOffset>
                    </wp:positionV>
                    <wp:extent cx="7560945" cy="544195"/>
                    <wp:effectExtent l="0" t="0" r="0" b="8255"/>
                    <wp:wrapNone/>
                    <wp:docPr id="1643197009" name="MSIPCM0dfb43709d03fcb1a820fbb0" descr="{&quot;HashCode&quot;:1405190420,&quot;Height&quot;:841.0,&quot;Width&quot;:595.0,&quot;Placement&quot;:&quot;Footer&quot;,&quot;Index&quot;:&quot;Primary&quot;,&quot;Section&quot;:2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945" cy="544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69E8FF" w14:textId="77777777" w:rsidR="003334CE" w:rsidRPr="00315868" w:rsidRDefault="003334CE" w:rsidP="00315868">
                                <w:pPr>
                                  <w:jc w:val="center"/>
                                  <w:rPr>
                                    <w:color w:val="737373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a:graphicData>
                    </a:graphic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7CDB8A3C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0dfb43709d03fcb1a820fbb0" o:spid="_x0000_s1026" type="#_x0000_t202" alt="{&quot;HashCode&quot;:1405190420,&quot;Height&quot;:841.0,&quot;Width&quot;:595.0,&quot;Placement&quot;:&quot;Footer&quot;,&quot;Index&quot;:&quot;Primary&quot;,&quot;Section&quot;:2,&quot;Top&quot;:0.0,&quot;Left&quot;:0.0}" style="position:absolute;margin-left:0;margin-top:784.05pt;width:595.35pt;height:42.8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" o:allowincell="f" filled="f" stroked="f" strokeweight=".5pt">
                    <v:textbox inset=",0,,0">
                      <w:txbxContent>
                        <w:p w14:paraId="4769E8FF" w14:textId="77777777" w:rsidR="003334CE" w:rsidRPr="00315868" w:rsidRDefault="003334CE" w:rsidP="00315868">
                          <w:pPr>
                            <w:jc w:val="center"/>
                            <w:rPr>
                              <w:color w:val="737373"/>
                              <w:sz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</w:tr>
    <w:tr w:rsidR="00D1347F" w14:paraId="382CCEA0" w14:textId="77777777" w:rsidTr="00F80CCA">
      <w:tc>
        <w:tcPr>
          <w:tcW w:w="3915" w:type="pct"/>
          <w:shd w:val="clear" w:color="auto" w:fill="auto"/>
          <w:tcMar>
            <w:left w:w="0" w:type="dxa"/>
            <w:right w:w="0" w:type="dxa"/>
          </w:tcMar>
        </w:tcPr>
        <w:p w14:paraId="51462255" w14:textId="77777777" w:rsidR="003334CE" w:rsidRPr="00A44B87" w:rsidRDefault="003334CE">
          <w:pPr>
            <w:pStyle w:val="FooterAgency"/>
          </w:pPr>
        </w:p>
      </w:tc>
      <w:tc>
        <w:tcPr>
          <w:tcW w:w="1085" w:type="pct"/>
          <w:shd w:val="clear" w:color="auto" w:fill="auto"/>
          <w:tcMar>
            <w:left w:w="0" w:type="dxa"/>
            <w:right w:w="0" w:type="dxa"/>
          </w:tcMar>
        </w:tcPr>
        <w:p w14:paraId="0AA006AD" w14:textId="77777777" w:rsidR="003334CE" w:rsidRPr="00A44B87" w:rsidRDefault="003334CE">
          <w:pPr>
            <w:pStyle w:val="FooterAgency"/>
          </w:pPr>
        </w:p>
      </w:tc>
    </w:tr>
    <w:tr w:rsidR="00D1347F" w14:paraId="6FD85C08" w14:textId="77777777" w:rsidTr="00F80CCA">
      <w:tc>
        <w:tcPr>
          <w:tcW w:w="3915" w:type="pct"/>
          <w:shd w:val="clear" w:color="auto" w:fill="auto"/>
          <w:tcMar>
            <w:left w:w="0" w:type="dxa"/>
            <w:right w:w="0" w:type="dxa"/>
          </w:tcMar>
        </w:tcPr>
        <w:p w14:paraId="29FF974F" w14:textId="77777777" w:rsidR="003334CE" w:rsidRPr="00A44B87" w:rsidRDefault="003334CE">
          <w:pPr>
            <w:pStyle w:val="FooterAgency"/>
          </w:pPr>
        </w:p>
      </w:tc>
      <w:tc>
        <w:tcPr>
          <w:tcW w:w="1085" w:type="pct"/>
          <w:shd w:val="clear" w:color="auto" w:fill="auto"/>
          <w:tcMar>
            <w:left w:w="0" w:type="dxa"/>
            <w:right w:w="0" w:type="dxa"/>
          </w:tcMar>
        </w:tcPr>
        <w:p w14:paraId="4D5C7A9B" w14:textId="77777777" w:rsidR="003334CE" w:rsidRPr="000955BF" w:rsidRDefault="003334CE">
          <w:pPr>
            <w:jc w:val="right"/>
            <w:rPr>
              <w:rStyle w:val="PageNumberAgency0"/>
            </w:rPr>
          </w:pPr>
        </w:p>
      </w:tc>
    </w:tr>
  </w:tbl>
  <w:p w14:paraId="5A4F82EF" w14:textId="77777777" w:rsidR="003334CE" w:rsidRDefault="003334CE">
    <w:pPr>
      <w:pStyle w:val="FooterAgency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275D3" w14:textId="77777777" w:rsidR="008D6995" w:rsidRDefault="008D69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A30B4" w14:textId="77777777" w:rsidR="00015679" w:rsidRDefault="00015679">
      <w:r>
        <w:separator/>
      </w:r>
    </w:p>
  </w:footnote>
  <w:footnote w:type="continuationSeparator" w:id="0">
    <w:p w14:paraId="15A9FEF6" w14:textId="77777777" w:rsidR="00015679" w:rsidRDefault="0001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49734" w14:textId="77777777" w:rsidR="008D6995" w:rsidRDefault="008D699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5D4FB" w14:textId="77777777" w:rsidR="002B75C4" w:rsidRDefault="002B75C4" w:rsidP="00512EDC">
    <w:pPr>
      <w:jc w:val="both"/>
      <w:rPr>
        <w:ins w:id="150" w:author="作成者"/>
        <w:i/>
        <w:iCs/>
      </w:rPr>
    </w:pPr>
  </w:p>
  <w:p w14:paraId="16D39CAF" w14:textId="1B736F69" w:rsidR="003334CE" w:rsidRPr="002861C6" w:rsidDel="002B75C4" w:rsidRDefault="001B2C8C" w:rsidP="00512EDC">
    <w:pPr>
      <w:jc w:val="both"/>
      <w:rPr>
        <w:del w:id="151" w:author="作成者"/>
        <w:b/>
        <w:bCs/>
        <w:i/>
        <w:iCs/>
      </w:rPr>
    </w:pPr>
    <w:del w:id="152" w:author="作成者">
      <w:r w:rsidRPr="002861C6" w:rsidDel="004C6A87">
        <w:rPr>
          <w:b/>
          <w:bCs/>
          <w:i/>
          <w:iCs/>
        </w:rPr>
        <w:delText>&lt;</w:delText>
      </w:r>
    </w:del>
    <w:r w:rsidRPr="002861C6">
      <w:rPr>
        <w:b/>
        <w:bCs/>
        <w:i/>
        <w:iCs/>
      </w:rPr>
      <w:t>[Official Organisation letterhead]</w:t>
    </w:r>
    <w:del w:id="153" w:author="作成者">
      <w:r w:rsidRPr="002861C6" w:rsidDel="004C6A87">
        <w:rPr>
          <w:b/>
          <w:bCs/>
          <w:i/>
          <w:iCs/>
        </w:rPr>
        <w:delText>&gt;</w:delText>
      </w:r>
    </w:del>
  </w:p>
  <w:p w14:paraId="4F2E9048" w14:textId="000EDF35" w:rsidR="003334CE" w:rsidRDefault="003334CE" w:rsidP="002861C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B7ED7" w14:textId="77777777" w:rsidR="003334CE" w:rsidRPr="00512EDC" w:rsidRDefault="001B2C8C" w:rsidP="00512EDC">
    <w:pPr>
      <w:pStyle w:val="ac"/>
      <w:jc w:val="center"/>
    </w:pPr>
    <w:r>
      <w:rPr>
        <w:noProof/>
        <w:lang w:val="en-US" w:eastAsia="ja-JP"/>
      </w:rPr>
      <w:drawing>
        <wp:inline distT="0" distB="0" distL="0" distR="0" wp14:anchorId="4A30240A" wp14:editId="33E36528">
          <wp:extent cx="3562350" cy="1804670"/>
          <wp:effectExtent l="0" t="0" r="0" b="5080"/>
          <wp:docPr id="180781053" name="Picture 1" descr="Logo MS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1597045" name="Picture 3" descr="Logo MS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180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75E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00212D88"/>
    <w:multiLevelType w:val="hybridMultilevel"/>
    <w:tmpl w:val="B2DE5D82"/>
    <w:lvl w:ilvl="0" w:tplc="83FAA15E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30C45DD8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C1ECF5E8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7050064A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9F866B0E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8722BCB2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9BFA45C4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CDAA9B84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BDC23DEE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0766939"/>
    <w:multiLevelType w:val="hybridMultilevel"/>
    <w:tmpl w:val="A30C9EB0"/>
    <w:lvl w:ilvl="0" w:tplc="D19E5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5CC57E" w:tentative="1">
      <w:start w:val="1"/>
      <w:numFmt w:val="lowerLetter"/>
      <w:lvlText w:val="%2."/>
      <w:lvlJc w:val="left"/>
      <w:pPr>
        <w:ind w:left="1440" w:hanging="360"/>
      </w:pPr>
    </w:lvl>
    <w:lvl w:ilvl="2" w:tplc="15A0DF56" w:tentative="1">
      <w:start w:val="1"/>
      <w:numFmt w:val="lowerRoman"/>
      <w:lvlText w:val="%3."/>
      <w:lvlJc w:val="right"/>
      <w:pPr>
        <w:ind w:left="2160" w:hanging="180"/>
      </w:pPr>
    </w:lvl>
    <w:lvl w:ilvl="3" w:tplc="94725D44" w:tentative="1">
      <w:start w:val="1"/>
      <w:numFmt w:val="decimal"/>
      <w:lvlText w:val="%4."/>
      <w:lvlJc w:val="left"/>
      <w:pPr>
        <w:ind w:left="2880" w:hanging="360"/>
      </w:pPr>
    </w:lvl>
    <w:lvl w:ilvl="4" w:tplc="7D8007E0" w:tentative="1">
      <w:start w:val="1"/>
      <w:numFmt w:val="lowerLetter"/>
      <w:lvlText w:val="%5."/>
      <w:lvlJc w:val="left"/>
      <w:pPr>
        <w:ind w:left="3600" w:hanging="360"/>
      </w:pPr>
    </w:lvl>
    <w:lvl w:ilvl="5" w:tplc="97CA84DC" w:tentative="1">
      <w:start w:val="1"/>
      <w:numFmt w:val="lowerRoman"/>
      <w:lvlText w:val="%6."/>
      <w:lvlJc w:val="right"/>
      <w:pPr>
        <w:ind w:left="4320" w:hanging="180"/>
      </w:pPr>
    </w:lvl>
    <w:lvl w:ilvl="6" w:tplc="6826FEB2" w:tentative="1">
      <w:start w:val="1"/>
      <w:numFmt w:val="decimal"/>
      <w:lvlText w:val="%7."/>
      <w:lvlJc w:val="left"/>
      <w:pPr>
        <w:ind w:left="5040" w:hanging="360"/>
      </w:pPr>
    </w:lvl>
    <w:lvl w:ilvl="7" w:tplc="969419DA" w:tentative="1">
      <w:start w:val="1"/>
      <w:numFmt w:val="lowerLetter"/>
      <w:lvlText w:val="%8."/>
      <w:lvlJc w:val="left"/>
      <w:pPr>
        <w:ind w:left="5760" w:hanging="360"/>
      </w:pPr>
    </w:lvl>
    <w:lvl w:ilvl="8" w:tplc="274294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7C1C"/>
    <w:multiLevelType w:val="multilevel"/>
    <w:tmpl w:val="A02E932A"/>
    <w:numStyleLink w:val="BulletsAgency"/>
  </w:abstractNum>
  <w:abstractNum w:abstractNumId="4" w15:restartNumberingAfterBreak="0">
    <w:nsid w:val="02EE1D0D"/>
    <w:multiLevelType w:val="multilevel"/>
    <w:tmpl w:val="A02E932A"/>
    <w:numStyleLink w:val="BulletsAgency"/>
  </w:abstractNum>
  <w:abstractNum w:abstractNumId="5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6" w15:restartNumberingAfterBreak="0">
    <w:nsid w:val="098565D0"/>
    <w:multiLevelType w:val="hybridMultilevel"/>
    <w:tmpl w:val="5C5E0D4E"/>
    <w:lvl w:ilvl="0" w:tplc="01602EA4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9E3E3F54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DB3C3F08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95EC0A0E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F556661A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8228BCB8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6AAA572C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87FC730C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8342556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 w15:restartNumberingAfterBreak="0">
    <w:nsid w:val="09F70CA9"/>
    <w:multiLevelType w:val="hybridMultilevel"/>
    <w:tmpl w:val="0CB6EB82"/>
    <w:lvl w:ilvl="0" w:tplc="AD5E7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665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8C02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CA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0AC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61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EE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D45B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B4C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0A6743A6"/>
    <w:multiLevelType w:val="hybridMultilevel"/>
    <w:tmpl w:val="FDEC107E"/>
    <w:lvl w:ilvl="0" w:tplc="C2CA68CA">
      <w:start w:val="1"/>
      <w:numFmt w:val="decimal"/>
      <w:lvlText w:val="%1."/>
      <w:lvlJc w:val="left"/>
      <w:pPr>
        <w:ind w:left="720" w:hanging="360"/>
      </w:pPr>
    </w:lvl>
    <w:lvl w:ilvl="1" w:tplc="714009CC" w:tentative="1">
      <w:start w:val="1"/>
      <w:numFmt w:val="lowerLetter"/>
      <w:lvlText w:val="%2."/>
      <w:lvlJc w:val="left"/>
      <w:pPr>
        <w:ind w:left="1440" w:hanging="360"/>
      </w:pPr>
    </w:lvl>
    <w:lvl w:ilvl="2" w:tplc="237493BC" w:tentative="1">
      <w:start w:val="1"/>
      <w:numFmt w:val="lowerRoman"/>
      <w:lvlText w:val="%3."/>
      <w:lvlJc w:val="right"/>
      <w:pPr>
        <w:ind w:left="2160" w:hanging="180"/>
      </w:pPr>
    </w:lvl>
    <w:lvl w:ilvl="3" w:tplc="3F6A2E04" w:tentative="1">
      <w:start w:val="1"/>
      <w:numFmt w:val="decimal"/>
      <w:lvlText w:val="%4."/>
      <w:lvlJc w:val="left"/>
      <w:pPr>
        <w:ind w:left="2880" w:hanging="360"/>
      </w:pPr>
    </w:lvl>
    <w:lvl w:ilvl="4" w:tplc="BCAE0876" w:tentative="1">
      <w:start w:val="1"/>
      <w:numFmt w:val="lowerLetter"/>
      <w:lvlText w:val="%5."/>
      <w:lvlJc w:val="left"/>
      <w:pPr>
        <w:ind w:left="3600" w:hanging="360"/>
      </w:pPr>
    </w:lvl>
    <w:lvl w:ilvl="5" w:tplc="E206B840" w:tentative="1">
      <w:start w:val="1"/>
      <w:numFmt w:val="lowerRoman"/>
      <w:lvlText w:val="%6."/>
      <w:lvlJc w:val="right"/>
      <w:pPr>
        <w:ind w:left="4320" w:hanging="180"/>
      </w:pPr>
    </w:lvl>
    <w:lvl w:ilvl="6" w:tplc="DF66ED7E" w:tentative="1">
      <w:start w:val="1"/>
      <w:numFmt w:val="decimal"/>
      <w:lvlText w:val="%7."/>
      <w:lvlJc w:val="left"/>
      <w:pPr>
        <w:ind w:left="5040" w:hanging="360"/>
      </w:pPr>
    </w:lvl>
    <w:lvl w:ilvl="7" w:tplc="94D64868" w:tentative="1">
      <w:start w:val="1"/>
      <w:numFmt w:val="lowerLetter"/>
      <w:lvlText w:val="%8."/>
      <w:lvlJc w:val="left"/>
      <w:pPr>
        <w:ind w:left="5760" w:hanging="360"/>
      </w:pPr>
    </w:lvl>
    <w:lvl w:ilvl="8" w:tplc="4B6282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4021B"/>
    <w:multiLevelType w:val="multilevel"/>
    <w:tmpl w:val="042C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F2264F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1287"/>
        </w:tabs>
        <w:ind w:left="1287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287"/>
        </w:tabs>
        <w:ind w:left="1287" w:firstLine="0"/>
      </w:pPr>
      <w:rPr>
        <w:rFonts w:hint="default"/>
      </w:rPr>
    </w:lvl>
  </w:abstractNum>
  <w:abstractNum w:abstractNumId="12" w15:restartNumberingAfterBreak="0">
    <w:nsid w:val="0D924B8A"/>
    <w:multiLevelType w:val="hybridMultilevel"/>
    <w:tmpl w:val="645E06CA"/>
    <w:lvl w:ilvl="0" w:tplc="313C3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C02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E4C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0E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25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5E6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EB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2E7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42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9A0877"/>
    <w:multiLevelType w:val="hybridMultilevel"/>
    <w:tmpl w:val="C6B6AE9C"/>
    <w:lvl w:ilvl="0" w:tplc="12C0A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05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05A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043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669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37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89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5C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61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F05654"/>
    <w:multiLevelType w:val="hybridMultilevel"/>
    <w:tmpl w:val="E88023B4"/>
    <w:lvl w:ilvl="0" w:tplc="47E82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54F2C2" w:tentative="1">
      <w:start w:val="1"/>
      <w:numFmt w:val="lowerLetter"/>
      <w:lvlText w:val="%2."/>
      <w:lvlJc w:val="left"/>
      <w:pPr>
        <w:ind w:left="1440" w:hanging="360"/>
      </w:pPr>
    </w:lvl>
    <w:lvl w:ilvl="2" w:tplc="8F30C134" w:tentative="1">
      <w:start w:val="1"/>
      <w:numFmt w:val="lowerRoman"/>
      <w:lvlText w:val="%3."/>
      <w:lvlJc w:val="right"/>
      <w:pPr>
        <w:ind w:left="2160" w:hanging="180"/>
      </w:pPr>
    </w:lvl>
    <w:lvl w:ilvl="3" w:tplc="9920F990" w:tentative="1">
      <w:start w:val="1"/>
      <w:numFmt w:val="decimal"/>
      <w:lvlText w:val="%4."/>
      <w:lvlJc w:val="left"/>
      <w:pPr>
        <w:ind w:left="2880" w:hanging="360"/>
      </w:pPr>
    </w:lvl>
    <w:lvl w:ilvl="4" w:tplc="A726EFEA" w:tentative="1">
      <w:start w:val="1"/>
      <w:numFmt w:val="lowerLetter"/>
      <w:lvlText w:val="%5."/>
      <w:lvlJc w:val="left"/>
      <w:pPr>
        <w:ind w:left="3600" w:hanging="360"/>
      </w:pPr>
    </w:lvl>
    <w:lvl w:ilvl="5" w:tplc="AA5ADFB6" w:tentative="1">
      <w:start w:val="1"/>
      <w:numFmt w:val="lowerRoman"/>
      <w:lvlText w:val="%6."/>
      <w:lvlJc w:val="right"/>
      <w:pPr>
        <w:ind w:left="4320" w:hanging="180"/>
      </w:pPr>
    </w:lvl>
    <w:lvl w:ilvl="6" w:tplc="07E8C224" w:tentative="1">
      <w:start w:val="1"/>
      <w:numFmt w:val="decimal"/>
      <w:lvlText w:val="%7."/>
      <w:lvlJc w:val="left"/>
      <w:pPr>
        <w:ind w:left="5040" w:hanging="360"/>
      </w:pPr>
    </w:lvl>
    <w:lvl w:ilvl="7" w:tplc="7D52454C" w:tentative="1">
      <w:start w:val="1"/>
      <w:numFmt w:val="lowerLetter"/>
      <w:lvlText w:val="%8."/>
      <w:lvlJc w:val="left"/>
      <w:pPr>
        <w:ind w:left="5760" w:hanging="360"/>
      </w:pPr>
    </w:lvl>
    <w:lvl w:ilvl="8" w:tplc="DBEC7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0F6C5F9D"/>
    <w:multiLevelType w:val="multilevel"/>
    <w:tmpl w:val="A02E932A"/>
    <w:numStyleLink w:val="BulletsAgency"/>
  </w:abstractNum>
  <w:abstractNum w:abstractNumId="17" w15:restartNumberingAfterBreak="0">
    <w:nsid w:val="1009556E"/>
    <w:multiLevelType w:val="multilevel"/>
    <w:tmpl w:val="A02E932A"/>
    <w:numStyleLink w:val="BulletsAgency"/>
  </w:abstractNum>
  <w:abstractNum w:abstractNumId="18" w15:restartNumberingAfterBreak="0">
    <w:nsid w:val="110B0451"/>
    <w:multiLevelType w:val="hybridMultilevel"/>
    <w:tmpl w:val="9506B0E6"/>
    <w:lvl w:ilvl="0" w:tplc="585C5964">
      <w:start w:val="1"/>
      <w:numFmt w:val="decimal"/>
      <w:lvlText w:val="%1."/>
      <w:lvlJc w:val="left"/>
      <w:pPr>
        <w:ind w:left="720" w:hanging="360"/>
      </w:pPr>
    </w:lvl>
    <w:lvl w:ilvl="1" w:tplc="B5CCE18A" w:tentative="1">
      <w:start w:val="1"/>
      <w:numFmt w:val="lowerLetter"/>
      <w:lvlText w:val="%2."/>
      <w:lvlJc w:val="left"/>
      <w:pPr>
        <w:ind w:left="1440" w:hanging="360"/>
      </w:pPr>
    </w:lvl>
    <w:lvl w:ilvl="2" w:tplc="F520759C" w:tentative="1">
      <w:start w:val="1"/>
      <w:numFmt w:val="lowerRoman"/>
      <w:lvlText w:val="%3."/>
      <w:lvlJc w:val="right"/>
      <w:pPr>
        <w:ind w:left="2160" w:hanging="180"/>
      </w:pPr>
    </w:lvl>
    <w:lvl w:ilvl="3" w:tplc="7AD009E6" w:tentative="1">
      <w:start w:val="1"/>
      <w:numFmt w:val="decimal"/>
      <w:lvlText w:val="%4."/>
      <w:lvlJc w:val="left"/>
      <w:pPr>
        <w:ind w:left="2880" w:hanging="360"/>
      </w:pPr>
    </w:lvl>
    <w:lvl w:ilvl="4" w:tplc="045457F0" w:tentative="1">
      <w:start w:val="1"/>
      <w:numFmt w:val="lowerLetter"/>
      <w:lvlText w:val="%5."/>
      <w:lvlJc w:val="left"/>
      <w:pPr>
        <w:ind w:left="3600" w:hanging="360"/>
      </w:pPr>
    </w:lvl>
    <w:lvl w:ilvl="5" w:tplc="F9224D00" w:tentative="1">
      <w:start w:val="1"/>
      <w:numFmt w:val="lowerRoman"/>
      <w:lvlText w:val="%6."/>
      <w:lvlJc w:val="right"/>
      <w:pPr>
        <w:ind w:left="4320" w:hanging="180"/>
      </w:pPr>
    </w:lvl>
    <w:lvl w:ilvl="6" w:tplc="8A102CA4" w:tentative="1">
      <w:start w:val="1"/>
      <w:numFmt w:val="decimal"/>
      <w:lvlText w:val="%7."/>
      <w:lvlJc w:val="left"/>
      <w:pPr>
        <w:ind w:left="5040" w:hanging="360"/>
      </w:pPr>
    </w:lvl>
    <w:lvl w:ilvl="7" w:tplc="F45AE908" w:tentative="1">
      <w:start w:val="1"/>
      <w:numFmt w:val="lowerLetter"/>
      <w:lvlText w:val="%8."/>
      <w:lvlJc w:val="left"/>
      <w:pPr>
        <w:ind w:left="5760" w:hanging="360"/>
      </w:pPr>
    </w:lvl>
    <w:lvl w:ilvl="8" w:tplc="6C266C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5D096C"/>
    <w:multiLevelType w:val="hybridMultilevel"/>
    <w:tmpl w:val="4F3AB3C2"/>
    <w:lvl w:ilvl="0" w:tplc="A5D8D412">
      <w:start w:val="1"/>
      <w:numFmt w:val="decimal"/>
      <w:lvlText w:val="%1."/>
      <w:lvlJc w:val="left"/>
      <w:pPr>
        <w:ind w:left="720" w:hanging="360"/>
      </w:pPr>
    </w:lvl>
    <w:lvl w:ilvl="1" w:tplc="6FEC4F10" w:tentative="1">
      <w:start w:val="1"/>
      <w:numFmt w:val="lowerLetter"/>
      <w:lvlText w:val="%2."/>
      <w:lvlJc w:val="left"/>
      <w:pPr>
        <w:ind w:left="1440" w:hanging="360"/>
      </w:pPr>
    </w:lvl>
    <w:lvl w:ilvl="2" w:tplc="89D2C2B8" w:tentative="1">
      <w:start w:val="1"/>
      <w:numFmt w:val="lowerRoman"/>
      <w:lvlText w:val="%3."/>
      <w:lvlJc w:val="right"/>
      <w:pPr>
        <w:ind w:left="2160" w:hanging="180"/>
      </w:pPr>
    </w:lvl>
    <w:lvl w:ilvl="3" w:tplc="C540A552" w:tentative="1">
      <w:start w:val="1"/>
      <w:numFmt w:val="decimal"/>
      <w:lvlText w:val="%4."/>
      <w:lvlJc w:val="left"/>
      <w:pPr>
        <w:ind w:left="2880" w:hanging="360"/>
      </w:pPr>
    </w:lvl>
    <w:lvl w:ilvl="4" w:tplc="AB9C0A32" w:tentative="1">
      <w:start w:val="1"/>
      <w:numFmt w:val="lowerLetter"/>
      <w:lvlText w:val="%5."/>
      <w:lvlJc w:val="left"/>
      <w:pPr>
        <w:ind w:left="3600" w:hanging="360"/>
      </w:pPr>
    </w:lvl>
    <w:lvl w:ilvl="5" w:tplc="7D3AA6EE" w:tentative="1">
      <w:start w:val="1"/>
      <w:numFmt w:val="lowerRoman"/>
      <w:lvlText w:val="%6."/>
      <w:lvlJc w:val="right"/>
      <w:pPr>
        <w:ind w:left="4320" w:hanging="180"/>
      </w:pPr>
    </w:lvl>
    <w:lvl w:ilvl="6" w:tplc="8E42259C" w:tentative="1">
      <w:start w:val="1"/>
      <w:numFmt w:val="decimal"/>
      <w:lvlText w:val="%7."/>
      <w:lvlJc w:val="left"/>
      <w:pPr>
        <w:ind w:left="5040" w:hanging="360"/>
      </w:pPr>
    </w:lvl>
    <w:lvl w:ilvl="7" w:tplc="5E403042" w:tentative="1">
      <w:start w:val="1"/>
      <w:numFmt w:val="lowerLetter"/>
      <w:lvlText w:val="%8."/>
      <w:lvlJc w:val="left"/>
      <w:pPr>
        <w:ind w:left="5760" w:hanging="360"/>
      </w:pPr>
    </w:lvl>
    <w:lvl w:ilvl="8" w:tplc="C9682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0C5AE0"/>
    <w:multiLevelType w:val="hybridMultilevel"/>
    <w:tmpl w:val="2058502E"/>
    <w:lvl w:ilvl="0" w:tplc="70DACF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C47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564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F82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A0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8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32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0ED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843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135F09"/>
    <w:multiLevelType w:val="hybridMultilevel"/>
    <w:tmpl w:val="4CFE2A1A"/>
    <w:lvl w:ilvl="0" w:tplc="51CA0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6A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41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AE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8D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66D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2D9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04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80B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022CF3"/>
    <w:multiLevelType w:val="hybridMultilevel"/>
    <w:tmpl w:val="3D4A9138"/>
    <w:lvl w:ilvl="0" w:tplc="7D3288FE">
      <w:start w:val="1"/>
      <w:numFmt w:val="decimal"/>
      <w:lvlText w:val="%1."/>
      <w:lvlJc w:val="left"/>
      <w:pPr>
        <w:ind w:left="1080" w:hanging="360"/>
      </w:pPr>
    </w:lvl>
    <w:lvl w:ilvl="1" w:tplc="1B2493BC">
      <w:start w:val="1"/>
      <w:numFmt w:val="lowerLetter"/>
      <w:lvlText w:val="%2."/>
      <w:lvlJc w:val="left"/>
      <w:pPr>
        <w:ind w:left="1800" w:hanging="360"/>
      </w:pPr>
    </w:lvl>
    <w:lvl w:ilvl="2" w:tplc="F90C0524" w:tentative="1">
      <w:start w:val="1"/>
      <w:numFmt w:val="lowerRoman"/>
      <w:lvlText w:val="%3."/>
      <w:lvlJc w:val="right"/>
      <w:pPr>
        <w:ind w:left="2520" w:hanging="180"/>
      </w:pPr>
    </w:lvl>
    <w:lvl w:ilvl="3" w:tplc="98B032B2" w:tentative="1">
      <w:start w:val="1"/>
      <w:numFmt w:val="decimal"/>
      <w:lvlText w:val="%4."/>
      <w:lvlJc w:val="left"/>
      <w:pPr>
        <w:ind w:left="3240" w:hanging="360"/>
      </w:pPr>
    </w:lvl>
    <w:lvl w:ilvl="4" w:tplc="4E3820E6" w:tentative="1">
      <w:start w:val="1"/>
      <w:numFmt w:val="lowerLetter"/>
      <w:lvlText w:val="%5."/>
      <w:lvlJc w:val="left"/>
      <w:pPr>
        <w:ind w:left="3960" w:hanging="360"/>
      </w:pPr>
    </w:lvl>
    <w:lvl w:ilvl="5" w:tplc="9B104AB2" w:tentative="1">
      <w:start w:val="1"/>
      <w:numFmt w:val="lowerRoman"/>
      <w:lvlText w:val="%6."/>
      <w:lvlJc w:val="right"/>
      <w:pPr>
        <w:ind w:left="4680" w:hanging="180"/>
      </w:pPr>
    </w:lvl>
    <w:lvl w:ilvl="6" w:tplc="0B78360C" w:tentative="1">
      <w:start w:val="1"/>
      <w:numFmt w:val="decimal"/>
      <w:lvlText w:val="%7."/>
      <w:lvlJc w:val="left"/>
      <w:pPr>
        <w:ind w:left="5400" w:hanging="360"/>
      </w:pPr>
    </w:lvl>
    <w:lvl w:ilvl="7" w:tplc="CF3CED70" w:tentative="1">
      <w:start w:val="1"/>
      <w:numFmt w:val="lowerLetter"/>
      <w:lvlText w:val="%8."/>
      <w:lvlJc w:val="left"/>
      <w:pPr>
        <w:ind w:left="6120" w:hanging="360"/>
      </w:pPr>
    </w:lvl>
    <w:lvl w:ilvl="8" w:tplc="721CF5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C9E0684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</w:abstractNum>
  <w:abstractNum w:abstractNumId="24" w15:restartNumberingAfterBreak="0">
    <w:nsid w:val="1C9F3935"/>
    <w:multiLevelType w:val="hybridMultilevel"/>
    <w:tmpl w:val="E8C43152"/>
    <w:lvl w:ilvl="0" w:tplc="1924D4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863B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9C0F4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C16EA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67E69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EC60C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22E1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6A83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5204B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</w:abstractNum>
  <w:abstractNum w:abstractNumId="26" w15:restartNumberingAfterBreak="0">
    <w:nsid w:val="1E931E25"/>
    <w:multiLevelType w:val="hybridMultilevel"/>
    <w:tmpl w:val="A82C1398"/>
    <w:lvl w:ilvl="0" w:tplc="E5826198">
      <w:start w:val="1"/>
      <w:numFmt w:val="decimal"/>
      <w:lvlText w:val="%1."/>
      <w:lvlJc w:val="left"/>
      <w:pPr>
        <w:ind w:left="836" w:hanging="360"/>
      </w:pPr>
    </w:lvl>
    <w:lvl w:ilvl="1" w:tplc="69DA6C56">
      <w:start w:val="1"/>
      <w:numFmt w:val="lowerLetter"/>
      <w:lvlText w:val="%2."/>
      <w:lvlJc w:val="left"/>
      <w:pPr>
        <w:ind w:left="1556" w:hanging="360"/>
      </w:pPr>
    </w:lvl>
    <w:lvl w:ilvl="2" w:tplc="AAA4CC70" w:tentative="1">
      <w:start w:val="1"/>
      <w:numFmt w:val="lowerRoman"/>
      <w:lvlText w:val="%3."/>
      <w:lvlJc w:val="right"/>
      <w:pPr>
        <w:ind w:left="2276" w:hanging="180"/>
      </w:pPr>
    </w:lvl>
    <w:lvl w:ilvl="3" w:tplc="79DA1586" w:tentative="1">
      <w:start w:val="1"/>
      <w:numFmt w:val="decimal"/>
      <w:lvlText w:val="%4."/>
      <w:lvlJc w:val="left"/>
      <w:pPr>
        <w:ind w:left="2996" w:hanging="360"/>
      </w:pPr>
    </w:lvl>
    <w:lvl w:ilvl="4" w:tplc="14681716" w:tentative="1">
      <w:start w:val="1"/>
      <w:numFmt w:val="lowerLetter"/>
      <w:lvlText w:val="%5."/>
      <w:lvlJc w:val="left"/>
      <w:pPr>
        <w:ind w:left="3716" w:hanging="360"/>
      </w:pPr>
    </w:lvl>
    <w:lvl w:ilvl="5" w:tplc="F2320952" w:tentative="1">
      <w:start w:val="1"/>
      <w:numFmt w:val="lowerRoman"/>
      <w:lvlText w:val="%6."/>
      <w:lvlJc w:val="right"/>
      <w:pPr>
        <w:ind w:left="4436" w:hanging="180"/>
      </w:pPr>
    </w:lvl>
    <w:lvl w:ilvl="6" w:tplc="C80C256E" w:tentative="1">
      <w:start w:val="1"/>
      <w:numFmt w:val="decimal"/>
      <w:lvlText w:val="%7."/>
      <w:lvlJc w:val="left"/>
      <w:pPr>
        <w:ind w:left="5156" w:hanging="360"/>
      </w:pPr>
    </w:lvl>
    <w:lvl w:ilvl="7" w:tplc="7330698A" w:tentative="1">
      <w:start w:val="1"/>
      <w:numFmt w:val="lowerLetter"/>
      <w:lvlText w:val="%8."/>
      <w:lvlJc w:val="left"/>
      <w:pPr>
        <w:ind w:left="5876" w:hanging="360"/>
      </w:pPr>
    </w:lvl>
    <w:lvl w:ilvl="8" w:tplc="410E13BC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7" w15:restartNumberingAfterBreak="0">
    <w:nsid w:val="1EDB660A"/>
    <w:multiLevelType w:val="hybridMultilevel"/>
    <w:tmpl w:val="9A72934C"/>
    <w:lvl w:ilvl="0" w:tplc="3FA40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C47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6A7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E03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803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224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89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78F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1834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F72C74"/>
    <w:multiLevelType w:val="hybridMultilevel"/>
    <w:tmpl w:val="A55426E4"/>
    <w:lvl w:ilvl="0" w:tplc="7576C2E2">
      <w:start w:val="1"/>
      <w:numFmt w:val="decimal"/>
      <w:lvlText w:val="%1."/>
      <w:lvlJc w:val="left"/>
      <w:pPr>
        <w:ind w:left="361" w:hanging="360"/>
      </w:pPr>
    </w:lvl>
    <w:lvl w:ilvl="1" w:tplc="0C568986" w:tentative="1">
      <w:start w:val="1"/>
      <w:numFmt w:val="lowerLetter"/>
      <w:lvlText w:val="%2."/>
      <w:lvlJc w:val="left"/>
      <w:pPr>
        <w:ind w:left="1081" w:hanging="360"/>
      </w:pPr>
    </w:lvl>
    <w:lvl w:ilvl="2" w:tplc="768AECD4" w:tentative="1">
      <w:start w:val="1"/>
      <w:numFmt w:val="lowerRoman"/>
      <w:lvlText w:val="%3."/>
      <w:lvlJc w:val="right"/>
      <w:pPr>
        <w:ind w:left="1801" w:hanging="180"/>
      </w:pPr>
    </w:lvl>
    <w:lvl w:ilvl="3" w:tplc="3E62A0E6" w:tentative="1">
      <w:start w:val="1"/>
      <w:numFmt w:val="decimal"/>
      <w:lvlText w:val="%4."/>
      <w:lvlJc w:val="left"/>
      <w:pPr>
        <w:ind w:left="2521" w:hanging="360"/>
      </w:pPr>
    </w:lvl>
    <w:lvl w:ilvl="4" w:tplc="39B08E96" w:tentative="1">
      <w:start w:val="1"/>
      <w:numFmt w:val="lowerLetter"/>
      <w:lvlText w:val="%5."/>
      <w:lvlJc w:val="left"/>
      <w:pPr>
        <w:ind w:left="3241" w:hanging="360"/>
      </w:pPr>
    </w:lvl>
    <w:lvl w:ilvl="5" w:tplc="78D88E86" w:tentative="1">
      <w:start w:val="1"/>
      <w:numFmt w:val="lowerRoman"/>
      <w:lvlText w:val="%6."/>
      <w:lvlJc w:val="right"/>
      <w:pPr>
        <w:ind w:left="3961" w:hanging="180"/>
      </w:pPr>
    </w:lvl>
    <w:lvl w:ilvl="6" w:tplc="3B7EB086" w:tentative="1">
      <w:start w:val="1"/>
      <w:numFmt w:val="decimal"/>
      <w:lvlText w:val="%7."/>
      <w:lvlJc w:val="left"/>
      <w:pPr>
        <w:ind w:left="4681" w:hanging="360"/>
      </w:pPr>
    </w:lvl>
    <w:lvl w:ilvl="7" w:tplc="9C26FEA6" w:tentative="1">
      <w:start w:val="1"/>
      <w:numFmt w:val="lowerLetter"/>
      <w:lvlText w:val="%8."/>
      <w:lvlJc w:val="left"/>
      <w:pPr>
        <w:ind w:left="5401" w:hanging="360"/>
      </w:pPr>
    </w:lvl>
    <w:lvl w:ilvl="8" w:tplc="A9A6F63C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9" w15:restartNumberingAfterBreak="0">
    <w:nsid w:val="1F5409C4"/>
    <w:multiLevelType w:val="hybridMultilevel"/>
    <w:tmpl w:val="A66AE262"/>
    <w:lvl w:ilvl="0" w:tplc="239442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A53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C1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9A6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D0A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DAB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AB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62E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0D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1FAA6E24"/>
    <w:multiLevelType w:val="hybridMultilevel"/>
    <w:tmpl w:val="33E0A3BE"/>
    <w:lvl w:ilvl="0" w:tplc="F136419C">
      <w:start w:val="1"/>
      <w:numFmt w:val="decimal"/>
      <w:lvlText w:val="%1."/>
      <w:lvlJc w:val="left"/>
      <w:pPr>
        <w:ind w:left="720" w:hanging="360"/>
      </w:pPr>
    </w:lvl>
    <w:lvl w:ilvl="1" w:tplc="4B8ED728" w:tentative="1">
      <w:start w:val="1"/>
      <w:numFmt w:val="lowerLetter"/>
      <w:lvlText w:val="%2."/>
      <w:lvlJc w:val="left"/>
      <w:pPr>
        <w:ind w:left="1440" w:hanging="360"/>
      </w:pPr>
    </w:lvl>
    <w:lvl w:ilvl="2" w:tplc="C96CD00E" w:tentative="1">
      <w:start w:val="1"/>
      <w:numFmt w:val="lowerRoman"/>
      <w:lvlText w:val="%3."/>
      <w:lvlJc w:val="right"/>
      <w:pPr>
        <w:ind w:left="2160" w:hanging="180"/>
      </w:pPr>
    </w:lvl>
    <w:lvl w:ilvl="3" w:tplc="2E80707E" w:tentative="1">
      <w:start w:val="1"/>
      <w:numFmt w:val="decimal"/>
      <w:lvlText w:val="%4."/>
      <w:lvlJc w:val="left"/>
      <w:pPr>
        <w:ind w:left="2880" w:hanging="360"/>
      </w:pPr>
    </w:lvl>
    <w:lvl w:ilvl="4" w:tplc="01821F80" w:tentative="1">
      <w:start w:val="1"/>
      <w:numFmt w:val="lowerLetter"/>
      <w:lvlText w:val="%5."/>
      <w:lvlJc w:val="left"/>
      <w:pPr>
        <w:ind w:left="3600" w:hanging="360"/>
      </w:pPr>
    </w:lvl>
    <w:lvl w:ilvl="5" w:tplc="DC1469D4" w:tentative="1">
      <w:start w:val="1"/>
      <w:numFmt w:val="lowerRoman"/>
      <w:lvlText w:val="%6."/>
      <w:lvlJc w:val="right"/>
      <w:pPr>
        <w:ind w:left="4320" w:hanging="180"/>
      </w:pPr>
    </w:lvl>
    <w:lvl w:ilvl="6" w:tplc="8AEAAF6E" w:tentative="1">
      <w:start w:val="1"/>
      <w:numFmt w:val="decimal"/>
      <w:lvlText w:val="%7."/>
      <w:lvlJc w:val="left"/>
      <w:pPr>
        <w:ind w:left="5040" w:hanging="360"/>
      </w:pPr>
    </w:lvl>
    <w:lvl w:ilvl="7" w:tplc="C58C4196" w:tentative="1">
      <w:start w:val="1"/>
      <w:numFmt w:val="lowerLetter"/>
      <w:lvlText w:val="%8."/>
      <w:lvlJc w:val="left"/>
      <w:pPr>
        <w:ind w:left="5760" w:hanging="360"/>
      </w:pPr>
    </w:lvl>
    <w:lvl w:ilvl="8" w:tplc="88E2B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C3038B"/>
    <w:multiLevelType w:val="hybridMultilevel"/>
    <w:tmpl w:val="2000FC66"/>
    <w:lvl w:ilvl="0" w:tplc="785E30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9E313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289B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D4A8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C23AF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5340A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18A95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86DC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8089B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1A855B4"/>
    <w:multiLevelType w:val="hybridMultilevel"/>
    <w:tmpl w:val="498A8F78"/>
    <w:lvl w:ilvl="0" w:tplc="E042BF06">
      <w:start w:val="1"/>
      <w:numFmt w:val="decimal"/>
      <w:lvlText w:val="%1."/>
      <w:lvlJc w:val="left"/>
      <w:pPr>
        <w:ind w:left="1287" w:hanging="360"/>
      </w:pPr>
    </w:lvl>
    <w:lvl w:ilvl="1" w:tplc="ED30F23A" w:tentative="1">
      <w:start w:val="1"/>
      <w:numFmt w:val="lowerLetter"/>
      <w:lvlText w:val="%2."/>
      <w:lvlJc w:val="left"/>
      <w:pPr>
        <w:ind w:left="2007" w:hanging="360"/>
      </w:pPr>
    </w:lvl>
    <w:lvl w:ilvl="2" w:tplc="447E0254" w:tentative="1">
      <w:start w:val="1"/>
      <w:numFmt w:val="lowerRoman"/>
      <w:lvlText w:val="%3."/>
      <w:lvlJc w:val="right"/>
      <w:pPr>
        <w:ind w:left="2727" w:hanging="180"/>
      </w:pPr>
    </w:lvl>
    <w:lvl w:ilvl="3" w:tplc="AAC4D2FC" w:tentative="1">
      <w:start w:val="1"/>
      <w:numFmt w:val="decimal"/>
      <w:lvlText w:val="%4."/>
      <w:lvlJc w:val="left"/>
      <w:pPr>
        <w:ind w:left="3447" w:hanging="360"/>
      </w:pPr>
    </w:lvl>
    <w:lvl w:ilvl="4" w:tplc="A57ABA38" w:tentative="1">
      <w:start w:val="1"/>
      <w:numFmt w:val="lowerLetter"/>
      <w:lvlText w:val="%5."/>
      <w:lvlJc w:val="left"/>
      <w:pPr>
        <w:ind w:left="4167" w:hanging="360"/>
      </w:pPr>
    </w:lvl>
    <w:lvl w:ilvl="5" w:tplc="8DA2E5B2" w:tentative="1">
      <w:start w:val="1"/>
      <w:numFmt w:val="lowerRoman"/>
      <w:lvlText w:val="%6."/>
      <w:lvlJc w:val="right"/>
      <w:pPr>
        <w:ind w:left="4887" w:hanging="180"/>
      </w:pPr>
    </w:lvl>
    <w:lvl w:ilvl="6" w:tplc="6C8807F4" w:tentative="1">
      <w:start w:val="1"/>
      <w:numFmt w:val="decimal"/>
      <w:lvlText w:val="%7."/>
      <w:lvlJc w:val="left"/>
      <w:pPr>
        <w:ind w:left="5607" w:hanging="360"/>
      </w:pPr>
    </w:lvl>
    <w:lvl w:ilvl="7" w:tplc="7250C554" w:tentative="1">
      <w:start w:val="1"/>
      <w:numFmt w:val="lowerLetter"/>
      <w:lvlText w:val="%8."/>
      <w:lvlJc w:val="left"/>
      <w:pPr>
        <w:ind w:left="6327" w:hanging="360"/>
      </w:pPr>
    </w:lvl>
    <w:lvl w:ilvl="8" w:tplc="A36A85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23C02B5C"/>
    <w:multiLevelType w:val="hybridMultilevel"/>
    <w:tmpl w:val="54BABA9E"/>
    <w:lvl w:ilvl="0" w:tplc="72E2D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264EFA">
      <w:start w:val="1"/>
      <w:numFmt w:val="lowerLetter"/>
      <w:lvlText w:val="%2."/>
      <w:lvlJc w:val="left"/>
      <w:pPr>
        <w:ind w:left="1800" w:hanging="360"/>
      </w:pPr>
    </w:lvl>
    <w:lvl w:ilvl="2" w:tplc="5344E1D2" w:tentative="1">
      <w:start w:val="1"/>
      <w:numFmt w:val="lowerRoman"/>
      <w:lvlText w:val="%3."/>
      <w:lvlJc w:val="right"/>
      <w:pPr>
        <w:ind w:left="2520" w:hanging="180"/>
      </w:pPr>
    </w:lvl>
    <w:lvl w:ilvl="3" w:tplc="DB8AF86E" w:tentative="1">
      <w:start w:val="1"/>
      <w:numFmt w:val="decimal"/>
      <w:lvlText w:val="%4."/>
      <w:lvlJc w:val="left"/>
      <w:pPr>
        <w:ind w:left="3240" w:hanging="360"/>
      </w:pPr>
    </w:lvl>
    <w:lvl w:ilvl="4" w:tplc="433835FE" w:tentative="1">
      <w:start w:val="1"/>
      <w:numFmt w:val="lowerLetter"/>
      <w:lvlText w:val="%5."/>
      <w:lvlJc w:val="left"/>
      <w:pPr>
        <w:ind w:left="3960" w:hanging="360"/>
      </w:pPr>
    </w:lvl>
    <w:lvl w:ilvl="5" w:tplc="A122FD5A" w:tentative="1">
      <w:start w:val="1"/>
      <w:numFmt w:val="lowerRoman"/>
      <w:lvlText w:val="%6."/>
      <w:lvlJc w:val="right"/>
      <w:pPr>
        <w:ind w:left="4680" w:hanging="180"/>
      </w:pPr>
    </w:lvl>
    <w:lvl w:ilvl="6" w:tplc="E92E1B1A" w:tentative="1">
      <w:start w:val="1"/>
      <w:numFmt w:val="decimal"/>
      <w:lvlText w:val="%7."/>
      <w:lvlJc w:val="left"/>
      <w:pPr>
        <w:ind w:left="5400" w:hanging="360"/>
      </w:pPr>
    </w:lvl>
    <w:lvl w:ilvl="7" w:tplc="0D1E9A80" w:tentative="1">
      <w:start w:val="1"/>
      <w:numFmt w:val="lowerLetter"/>
      <w:lvlText w:val="%8."/>
      <w:lvlJc w:val="left"/>
      <w:pPr>
        <w:ind w:left="6120" w:hanging="360"/>
      </w:pPr>
    </w:lvl>
    <w:lvl w:ilvl="8" w:tplc="CFFEFE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4503D82"/>
    <w:multiLevelType w:val="multilevel"/>
    <w:tmpl w:val="D668CF42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35" w15:restartNumberingAfterBreak="0">
    <w:nsid w:val="25DA46B9"/>
    <w:multiLevelType w:val="hybridMultilevel"/>
    <w:tmpl w:val="F954A888"/>
    <w:lvl w:ilvl="0" w:tplc="78DE5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2E92" w:tentative="1">
      <w:start w:val="1"/>
      <w:numFmt w:val="lowerLetter"/>
      <w:lvlText w:val="%2."/>
      <w:lvlJc w:val="left"/>
      <w:pPr>
        <w:ind w:left="1440" w:hanging="360"/>
      </w:pPr>
    </w:lvl>
    <w:lvl w:ilvl="2" w:tplc="17E2ABB2" w:tentative="1">
      <w:start w:val="1"/>
      <w:numFmt w:val="lowerRoman"/>
      <w:lvlText w:val="%3."/>
      <w:lvlJc w:val="right"/>
      <w:pPr>
        <w:ind w:left="2160" w:hanging="180"/>
      </w:pPr>
    </w:lvl>
    <w:lvl w:ilvl="3" w:tplc="63F2AC46" w:tentative="1">
      <w:start w:val="1"/>
      <w:numFmt w:val="decimal"/>
      <w:lvlText w:val="%4."/>
      <w:lvlJc w:val="left"/>
      <w:pPr>
        <w:ind w:left="2880" w:hanging="360"/>
      </w:pPr>
    </w:lvl>
    <w:lvl w:ilvl="4" w:tplc="81BEB94E" w:tentative="1">
      <w:start w:val="1"/>
      <w:numFmt w:val="lowerLetter"/>
      <w:lvlText w:val="%5."/>
      <w:lvlJc w:val="left"/>
      <w:pPr>
        <w:ind w:left="3600" w:hanging="360"/>
      </w:pPr>
    </w:lvl>
    <w:lvl w:ilvl="5" w:tplc="6DBC27F0" w:tentative="1">
      <w:start w:val="1"/>
      <w:numFmt w:val="lowerRoman"/>
      <w:lvlText w:val="%6."/>
      <w:lvlJc w:val="right"/>
      <w:pPr>
        <w:ind w:left="4320" w:hanging="180"/>
      </w:pPr>
    </w:lvl>
    <w:lvl w:ilvl="6" w:tplc="9996A512" w:tentative="1">
      <w:start w:val="1"/>
      <w:numFmt w:val="decimal"/>
      <w:lvlText w:val="%7."/>
      <w:lvlJc w:val="left"/>
      <w:pPr>
        <w:ind w:left="5040" w:hanging="360"/>
      </w:pPr>
    </w:lvl>
    <w:lvl w:ilvl="7" w:tplc="3752BD60" w:tentative="1">
      <w:start w:val="1"/>
      <w:numFmt w:val="lowerLetter"/>
      <w:lvlText w:val="%8."/>
      <w:lvlJc w:val="left"/>
      <w:pPr>
        <w:ind w:left="5760" w:hanging="360"/>
      </w:pPr>
    </w:lvl>
    <w:lvl w:ilvl="8" w:tplc="9502F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EB0156"/>
    <w:multiLevelType w:val="hybridMultilevel"/>
    <w:tmpl w:val="E88023B4"/>
    <w:lvl w:ilvl="0" w:tplc="984C2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24326E" w:tentative="1">
      <w:start w:val="1"/>
      <w:numFmt w:val="lowerLetter"/>
      <w:lvlText w:val="%2."/>
      <w:lvlJc w:val="left"/>
      <w:pPr>
        <w:ind w:left="1440" w:hanging="360"/>
      </w:pPr>
    </w:lvl>
    <w:lvl w:ilvl="2" w:tplc="21B8EA6E" w:tentative="1">
      <w:start w:val="1"/>
      <w:numFmt w:val="lowerRoman"/>
      <w:lvlText w:val="%3."/>
      <w:lvlJc w:val="right"/>
      <w:pPr>
        <w:ind w:left="2160" w:hanging="180"/>
      </w:pPr>
    </w:lvl>
    <w:lvl w:ilvl="3" w:tplc="FC62FEAE" w:tentative="1">
      <w:start w:val="1"/>
      <w:numFmt w:val="decimal"/>
      <w:lvlText w:val="%4."/>
      <w:lvlJc w:val="left"/>
      <w:pPr>
        <w:ind w:left="2880" w:hanging="360"/>
      </w:pPr>
    </w:lvl>
    <w:lvl w:ilvl="4" w:tplc="17B28762" w:tentative="1">
      <w:start w:val="1"/>
      <w:numFmt w:val="lowerLetter"/>
      <w:lvlText w:val="%5."/>
      <w:lvlJc w:val="left"/>
      <w:pPr>
        <w:ind w:left="3600" w:hanging="360"/>
      </w:pPr>
    </w:lvl>
    <w:lvl w:ilvl="5" w:tplc="2AC4EAB2" w:tentative="1">
      <w:start w:val="1"/>
      <w:numFmt w:val="lowerRoman"/>
      <w:lvlText w:val="%6."/>
      <w:lvlJc w:val="right"/>
      <w:pPr>
        <w:ind w:left="4320" w:hanging="180"/>
      </w:pPr>
    </w:lvl>
    <w:lvl w:ilvl="6" w:tplc="412A3A46" w:tentative="1">
      <w:start w:val="1"/>
      <w:numFmt w:val="decimal"/>
      <w:lvlText w:val="%7."/>
      <w:lvlJc w:val="left"/>
      <w:pPr>
        <w:ind w:left="5040" w:hanging="360"/>
      </w:pPr>
    </w:lvl>
    <w:lvl w:ilvl="7" w:tplc="13446B2E" w:tentative="1">
      <w:start w:val="1"/>
      <w:numFmt w:val="lowerLetter"/>
      <w:lvlText w:val="%8."/>
      <w:lvlJc w:val="left"/>
      <w:pPr>
        <w:ind w:left="5760" w:hanging="360"/>
      </w:pPr>
    </w:lvl>
    <w:lvl w:ilvl="8" w:tplc="1A50C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470CA6"/>
    <w:multiLevelType w:val="hybridMultilevel"/>
    <w:tmpl w:val="700634BA"/>
    <w:lvl w:ilvl="0" w:tplc="4E7EC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624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A66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96F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6C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866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DEB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C7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BC0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BEB135B"/>
    <w:multiLevelType w:val="hybridMultilevel"/>
    <w:tmpl w:val="A0EE3590"/>
    <w:lvl w:ilvl="0" w:tplc="3A0A0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3CE3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7EE9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82A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EB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E8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E7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CA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C25B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8F1F6D"/>
    <w:multiLevelType w:val="hybridMultilevel"/>
    <w:tmpl w:val="BDFE6606"/>
    <w:lvl w:ilvl="0" w:tplc="02B2B082">
      <w:start w:val="1"/>
      <w:numFmt w:val="decimal"/>
      <w:lvlText w:val="%1."/>
      <w:lvlJc w:val="left"/>
      <w:pPr>
        <w:ind w:left="1440" w:hanging="360"/>
      </w:pPr>
    </w:lvl>
    <w:lvl w:ilvl="1" w:tplc="1C2297FE" w:tentative="1">
      <w:start w:val="1"/>
      <w:numFmt w:val="lowerLetter"/>
      <w:lvlText w:val="%2."/>
      <w:lvlJc w:val="left"/>
      <w:pPr>
        <w:ind w:left="2160" w:hanging="360"/>
      </w:pPr>
    </w:lvl>
    <w:lvl w:ilvl="2" w:tplc="86D89656" w:tentative="1">
      <w:start w:val="1"/>
      <w:numFmt w:val="lowerRoman"/>
      <w:lvlText w:val="%3."/>
      <w:lvlJc w:val="right"/>
      <w:pPr>
        <w:ind w:left="2880" w:hanging="180"/>
      </w:pPr>
    </w:lvl>
    <w:lvl w:ilvl="3" w:tplc="DA906DDE" w:tentative="1">
      <w:start w:val="1"/>
      <w:numFmt w:val="decimal"/>
      <w:lvlText w:val="%4."/>
      <w:lvlJc w:val="left"/>
      <w:pPr>
        <w:ind w:left="3600" w:hanging="360"/>
      </w:pPr>
    </w:lvl>
    <w:lvl w:ilvl="4" w:tplc="4B22C42A" w:tentative="1">
      <w:start w:val="1"/>
      <w:numFmt w:val="lowerLetter"/>
      <w:lvlText w:val="%5."/>
      <w:lvlJc w:val="left"/>
      <w:pPr>
        <w:ind w:left="4320" w:hanging="360"/>
      </w:pPr>
    </w:lvl>
    <w:lvl w:ilvl="5" w:tplc="2C5C54F2" w:tentative="1">
      <w:start w:val="1"/>
      <w:numFmt w:val="lowerRoman"/>
      <w:lvlText w:val="%6."/>
      <w:lvlJc w:val="right"/>
      <w:pPr>
        <w:ind w:left="5040" w:hanging="180"/>
      </w:pPr>
    </w:lvl>
    <w:lvl w:ilvl="6" w:tplc="36D4D026" w:tentative="1">
      <w:start w:val="1"/>
      <w:numFmt w:val="decimal"/>
      <w:lvlText w:val="%7."/>
      <w:lvlJc w:val="left"/>
      <w:pPr>
        <w:ind w:left="5760" w:hanging="360"/>
      </w:pPr>
    </w:lvl>
    <w:lvl w:ilvl="7" w:tplc="D2F48602" w:tentative="1">
      <w:start w:val="1"/>
      <w:numFmt w:val="lowerLetter"/>
      <w:lvlText w:val="%8."/>
      <w:lvlJc w:val="left"/>
      <w:pPr>
        <w:ind w:left="6480" w:hanging="360"/>
      </w:pPr>
    </w:lvl>
    <w:lvl w:ilvl="8" w:tplc="8ED6257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1D910CB"/>
    <w:multiLevelType w:val="hybridMultilevel"/>
    <w:tmpl w:val="62642BDE"/>
    <w:lvl w:ilvl="0" w:tplc="9C4A456C">
      <w:start w:val="1"/>
      <w:numFmt w:val="decimal"/>
      <w:lvlText w:val="%1."/>
      <w:lvlJc w:val="left"/>
      <w:pPr>
        <w:ind w:left="501" w:hanging="360"/>
      </w:pPr>
    </w:lvl>
    <w:lvl w:ilvl="1" w:tplc="96EEC762" w:tentative="1">
      <w:start w:val="1"/>
      <w:numFmt w:val="lowerLetter"/>
      <w:lvlText w:val="%2."/>
      <w:lvlJc w:val="left"/>
      <w:pPr>
        <w:ind w:left="1440" w:hanging="360"/>
      </w:pPr>
    </w:lvl>
    <w:lvl w:ilvl="2" w:tplc="891A45D0" w:tentative="1">
      <w:start w:val="1"/>
      <w:numFmt w:val="lowerRoman"/>
      <w:lvlText w:val="%3."/>
      <w:lvlJc w:val="right"/>
      <w:pPr>
        <w:ind w:left="2160" w:hanging="180"/>
      </w:pPr>
    </w:lvl>
    <w:lvl w:ilvl="3" w:tplc="CE8C6C30" w:tentative="1">
      <w:start w:val="1"/>
      <w:numFmt w:val="decimal"/>
      <w:lvlText w:val="%4."/>
      <w:lvlJc w:val="left"/>
      <w:pPr>
        <w:ind w:left="2880" w:hanging="360"/>
      </w:pPr>
    </w:lvl>
    <w:lvl w:ilvl="4" w:tplc="FC1EC914" w:tentative="1">
      <w:start w:val="1"/>
      <w:numFmt w:val="lowerLetter"/>
      <w:lvlText w:val="%5."/>
      <w:lvlJc w:val="left"/>
      <w:pPr>
        <w:ind w:left="3600" w:hanging="360"/>
      </w:pPr>
    </w:lvl>
    <w:lvl w:ilvl="5" w:tplc="97B690EC" w:tentative="1">
      <w:start w:val="1"/>
      <w:numFmt w:val="lowerRoman"/>
      <w:lvlText w:val="%6."/>
      <w:lvlJc w:val="right"/>
      <w:pPr>
        <w:ind w:left="4320" w:hanging="180"/>
      </w:pPr>
    </w:lvl>
    <w:lvl w:ilvl="6" w:tplc="139CA130" w:tentative="1">
      <w:start w:val="1"/>
      <w:numFmt w:val="decimal"/>
      <w:lvlText w:val="%7."/>
      <w:lvlJc w:val="left"/>
      <w:pPr>
        <w:ind w:left="5040" w:hanging="360"/>
      </w:pPr>
    </w:lvl>
    <w:lvl w:ilvl="7" w:tplc="5FA6D55E" w:tentative="1">
      <w:start w:val="1"/>
      <w:numFmt w:val="lowerLetter"/>
      <w:lvlText w:val="%8."/>
      <w:lvlJc w:val="left"/>
      <w:pPr>
        <w:ind w:left="5760" w:hanging="360"/>
      </w:pPr>
    </w:lvl>
    <w:lvl w:ilvl="8" w:tplc="FC3E7B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460D2D"/>
    <w:multiLevelType w:val="multilevel"/>
    <w:tmpl w:val="A02E932A"/>
    <w:numStyleLink w:val="BulletsAgency"/>
  </w:abstractNum>
  <w:abstractNum w:abstractNumId="42" w15:restartNumberingAfterBreak="0">
    <w:nsid w:val="344E601A"/>
    <w:multiLevelType w:val="hybridMultilevel"/>
    <w:tmpl w:val="BAD87EEC"/>
    <w:lvl w:ilvl="0" w:tplc="E52A2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161084" w:tentative="1">
      <w:start w:val="1"/>
      <w:numFmt w:val="lowerLetter"/>
      <w:lvlText w:val="%2."/>
      <w:lvlJc w:val="left"/>
      <w:pPr>
        <w:ind w:left="1440" w:hanging="360"/>
      </w:pPr>
    </w:lvl>
    <w:lvl w:ilvl="2" w:tplc="04800304" w:tentative="1">
      <w:start w:val="1"/>
      <w:numFmt w:val="lowerRoman"/>
      <w:lvlText w:val="%3."/>
      <w:lvlJc w:val="right"/>
      <w:pPr>
        <w:ind w:left="2160" w:hanging="180"/>
      </w:pPr>
    </w:lvl>
    <w:lvl w:ilvl="3" w:tplc="08E0C582" w:tentative="1">
      <w:start w:val="1"/>
      <w:numFmt w:val="decimal"/>
      <w:lvlText w:val="%4."/>
      <w:lvlJc w:val="left"/>
      <w:pPr>
        <w:ind w:left="2880" w:hanging="360"/>
      </w:pPr>
    </w:lvl>
    <w:lvl w:ilvl="4" w:tplc="881C0AB4" w:tentative="1">
      <w:start w:val="1"/>
      <w:numFmt w:val="lowerLetter"/>
      <w:lvlText w:val="%5."/>
      <w:lvlJc w:val="left"/>
      <w:pPr>
        <w:ind w:left="3600" w:hanging="360"/>
      </w:pPr>
    </w:lvl>
    <w:lvl w:ilvl="5" w:tplc="0A3ACBBA" w:tentative="1">
      <w:start w:val="1"/>
      <w:numFmt w:val="lowerRoman"/>
      <w:lvlText w:val="%6."/>
      <w:lvlJc w:val="right"/>
      <w:pPr>
        <w:ind w:left="4320" w:hanging="180"/>
      </w:pPr>
    </w:lvl>
    <w:lvl w:ilvl="6" w:tplc="1304D98E" w:tentative="1">
      <w:start w:val="1"/>
      <w:numFmt w:val="decimal"/>
      <w:lvlText w:val="%7."/>
      <w:lvlJc w:val="left"/>
      <w:pPr>
        <w:ind w:left="5040" w:hanging="360"/>
      </w:pPr>
    </w:lvl>
    <w:lvl w:ilvl="7" w:tplc="A000AF70" w:tentative="1">
      <w:start w:val="1"/>
      <w:numFmt w:val="lowerLetter"/>
      <w:lvlText w:val="%8."/>
      <w:lvlJc w:val="left"/>
      <w:pPr>
        <w:ind w:left="5760" w:hanging="360"/>
      </w:pPr>
    </w:lvl>
    <w:lvl w:ilvl="8" w:tplc="070CC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9F7B67"/>
    <w:multiLevelType w:val="hybridMultilevel"/>
    <w:tmpl w:val="BF444C7C"/>
    <w:lvl w:ilvl="0" w:tplc="06DA1394">
      <w:start w:val="1"/>
      <w:numFmt w:val="decimal"/>
      <w:lvlText w:val="%1."/>
      <w:lvlJc w:val="left"/>
      <w:pPr>
        <w:ind w:left="720" w:hanging="360"/>
      </w:pPr>
    </w:lvl>
    <w:lvl w:ilvl="1" w:tplc="74FC495E" w:tentative="1">
      <w:start w:val="1"/>
      <w:numFmt w:val="lowerLetter"/>
      <w:lvlText w:val="%2."/>
      <w:lvlJc w:val="left"/>
      <w:pPr>
        <w:ind w:left="1440" w:hanging="360"/>
      </w:pPr>
    </w:lvl>
    <w:lvl w:ilvl="2" w:tplc="2A84616C" w:tentative="1">
      <w:start w:val="1"/>
      <w:numFmt w:val="lowerRoman"/>
      <w:lvlText w:val="%3."/>
      <w:lvlJc w:val="right"/>
      <w:pPr>
        <w:ind w:left="2160" w:hanging="180"/>
      </w:pPr>
    </w:lvl>
    <w:lvl w:ilvl="3" w:tplc="DCFEBDC8" w:tentative="1">
      <w:start w:val="1"/>
      <w:numFmt w:val="decimal"/>
      <w:lvlText w:val="%4."/>
      <w:lvlJc w:val="left"/>
      <w:pPr>
        <w:ind w:left="2880" w:hanging="360"/>
      </w:pPr>
    </w:lvl>
    <w:lvl w:ilvl="4" w:tplc="50E28266" w:tentative="1">
      <w:start w:val="1"/>
      <w:numFmt w:val="lowerLetter"/>
      <w:lvlText w:val="%5."/>
      <w:lvlJc w:val="left"/>
      <w:pPr>
        <w:ind w:left="3600" w:hanging="360"/>
      </w:pPr>
    </w:lvl>
    <w:lvl w:ilvl="5" w:tplc="1256C280" w:tentative="1">
      <w:start w:val="1"/>
      <w:numFmt w:val="lowerRoman"/>
      <w:lvlText w:val="%6."/>
      <w:lvlJc w:val="right"/>
      <w:pPr>
        <w:ind w:left="4320" w:hanging="180"/>
      </w:pPr>
    </w:lvl>
    <w:lvl w:ilvl="6" w:tplc="25989DFE" w:tentative="1">
      <w:start w:val="1"/>
      <w:numFmt w:val="decimal"/>
      <w:lvlText w:val="%7."/>
      <w:lvlJc w:val="left"/>
      <w:pPr>
        <w:ind w:left="5040" w:hanging="360"/>
      </w:pPr>
    </w:lvl>
    <w:lvl w:ilvl="7" w:tplc="BC626C2C" w:tentative="1">
      <w:start w:val="1"/>
      <w:numFmt w:val="lowerLetter"/>
      <w:lvlText w:val="%8."/>
      <w:lvlJc w:val="left"/>
      <w:pPr>
        <w:ind w:left="5760" w:hanging="360"/>
      </w:pPr>
    </w:lvl>
    <w:lvl w:ilvl="8" w:tplc="68D29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541B11"/>
    <w:multiLevelType w:val="hybridMultilevel"/>
    <w:tmpl w:val="7C52BFB4"/>
    <w:lvl w:ilvl="0" w:tplc="228010E2">
      <w:start w:val="1"/>
      <w:numFmt w:val="decimal"/>
      <w:lvlText w:val="%1."/>
      <w:lvlJc w:val="left"/>
      <w:pPr>
        <w:ind w:left="720" w:hanging="360"/>
      </w:pPr>
    </w:lvl>
    <w:lvl w:ilvl="1" w:tplc="EC5C4184" w:tentative="1">
      <w:start w:val="1"/>
      <w:numFmt w:val="lowerLetter"/>
      <w:lvlText w:val="%2."/>
      <w:lvlJc w:val="left"/>
      <w:pPr>
        <w:ind w:left="1440" w:hanging="360"/>
      </w:pPr>
    </w:lvl>
    <w:lvl w:ilvl="2" w:tplc="D73C98D2" w:tentative="1">
      <w:start w:val="1"/>
      <w:numFmt w:val="lowerRoman"/>
      <w:lvlText w:val="%3."/>
      <w:lvlJc w:val="right"/>
      <w:pPr>
        <w:ind w:left="2160" w:hanging="180"/>
      </w:pPr>
    </w:lvl>
    <w:lvl w:ilvl="3" w:tplc="4E90825A" w:tentative="1">
      <w:start w:val="1"/>
      <w:numFmt w:val="decimal"/>
      <w:lvlText w:val="%4."/>
      <w:lvlJc w:val="left"/>
      <w:pPr>
        <w:ind w:left="2880" w:hanging="360"/>
      </w:pPr>
    </w:lvl>
    <w:lvl w:ilvl="4" w:tplc="5EF4408E" w:tentative="1">
      <w:start w:val="1"/>
      <w:numFmt w:val="lowerLetter"/>
      <w:lvlText w:val="%5."/>
      <w:lvlJc w:val="left"/>
      <w:pPr>
        <w:ind w:left="3600" w:hanging="360"/>
      </w:pPr>
    </w:lvl>
    <w:lvl w:ilvl="5" w:tplc="F5FA33B2" w:tentative="1">
      <w:start w:val="1"/>
      <w:numFmt w:val="lowerRoman"/>
      <w:lvlText w:val="%6."/>
      <w:lvlJc w:val="right"/>
      <w:pPr>
        <w:ind w:left="4320" w:hanging="180"/>
      </w:pPr>
    </w:lvl>
    <w:lvl w:ilvl="6" w:tplc="A7B0BDE6" w:tentative="1">
      <w:start w:val="1"/>
      <w:numFmt w:val="decimal"/>
      <w:lvlText w:val="%7."/>
      <w:lvlJc w:val="left"/>
      <w:pPr>
        <w:ind w:left="5040" w:hanging="360"/>
      </w:pPr>
    </w:lvl>
    <w:lvl w:ilvl="7" w:tplc="A85EA43A" w:tentative="1">
      <w:start w:val="1"/>
      <w:numFmt w:val="lowerLetter"/>
      <w:lvlText w:val="%8."/>
      <w:lvlJc w:val="left"/>
      <w:pPr>
        <w:ind w:left="5760" w:hanging="360"/>
      </w:pPr>
    </w:lvl>
    <w:lvl w:ilvl="8" w:tplc="BE94B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AC53AC"/>
    <w:multiLevelType w:val="hybridMultilevel"/>
    <w:tmpl w:val="06A4395E"/>
    <w:lvl w:ilvl="0" w:tplc="865E5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4E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A677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6E83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CB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9A4B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D0D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67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CB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995C3B"/>
    <w:multiLevelType w:val="multilevel"/>
    <w:tmpl w:val="A02E932A"/>
    <w:numStyleLink w:val="BulletsAgency"/>
  </w:abstractNum>
  <w:abstractNum w:abstractNumId="47" w15:restartNumberingAfterBreak="0">
    <w:nsid w:val="37DF19F6"/>
    <w:multiLevelType w:val="hybridMultilevel"/>
    <w:tmpl w:val="308021CE"/>
    <w:lvl w:ilvl="0" w:tplc="824E4A88">
      <w:start w:val="1"/>
      <w:numFmt w:val="decimal"/>
      <w:lvlText w:val="%1."/>
      <w:lvlJc w:val="left"/>
      <w:pPr>
        <w:ind w:left="720" w:hanging="360"/>
      </w:pPr>
    </w:lvl>
    <w:lvl w:ilvl="1" w:tplc="CD7CBBE4" w:tentative="1">
      <w:start w:val="1"/>
      <w:numFmt w:val="lowerLetter"/>
      <w:lvlText w:val="%2."/>
      <w:lvlJc w:val="left"/>
      <w:pPr>
        <w:ind w:left="1440" w:hanging="360"/>
      </w:pPr>
    </w:lvl>
    <w:lvl w:ilvl="2" w:tplc="B53A085E" w:tentative="1">
      <w:start w:val="1"/>
      <w:numFmt w:val="lowerRoman"/>
      <w:lvlText w:val="%3."/>
      <w:lvlJc w:val="right"/>
      <w:pPr>
        <w:ind w:left="2160" w:hanging="180"/>
      </w:pPr>
    </w:lvl>
    <w:lvl w:ilvl="3" w:tplc="3984CB24" w:tentative="1">
      <w:start w:val="1"/>
      <w:numFmt w:val="decimal"/>
      <w:lvlText w:val="%4."/>
      <w:lvlJc w:val="left"/>
      <w:pPr>
        <w:ind w:left="2880" w:hanging="360"/>
      </w:pPr>
    </w:lvl>
    <w:lvl w:ilvl="4" w:tplc="C3AA0CD4" w:tentative="1">
      <w:start w:val="1"/>
      <w:numFmt w:val="lowerLetter"/>
      <w:lvlText w:val="%5."/>
      <w:lvlJc w:val="left"/>
      <w:pPr>
        <w:ind w:left="3600" w:hanging="360"/>
      </w:pPr>
    </w:lvl>
    <w:lvl w:ilvl="5" w:tplc="840648AA" w:tentative="1">
      <w:start w:val="1"/>
      <w:numFmt w:val="lowerRoman"/>
      <w:lvlText w:val="%6."/>
      <w:lvlJc w:val="right"/>
      <w:pPr>
        <w:ind w:left="4320" w:hanging="180"/>
      </w:pPr>
    </w:lvl>
    <w:lvl w:ilvl="6" w:tplc="FA4018A2" w:tentative="1">
      <w:start w:val="1"/>
      <w:numFmt w:val="decimal"/>
      <w:lvlText w:val="%7."/>
      <w:lvlJc w:val="left"/>
      <w:pPr>
        <w:ind w:left="5040" w:hanging="360"/>
      </w:pPr>
    </w:lvl>
    <w:lvl w:ilvl="7" w:tplc="7C287344" w:tentative="1">
      <w:start w:val="1"/>
      <w:numFmt w:val="lowerLetter"/>
      <w:lvlText w:val="%8."/>
      <w:lvlJc w:val="left"/>
      <w:pPr>
        <w:ind w:left="5760" w:hanging="360"/>
      </w:pPr>
    </w:lvl>
    <w:lvl w:ilvl="8" w:tplc="8DE2B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E176D7"/>
    <w:multiLevelType w:val="hybridMultilevel"/>
    <w:tmpl w:val="0A920102"/>
    <w:lvl w:ilvl="0" w:tplc="24AAD738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402E88E2" w:tentative="1">
      <w:start w:val="1"/>
      <w:numFmt w:val="lowerLetter"/>
      <w:lvlText w:val="%2."/>
      <w:lvlJc w:val="left"/>
      <w:pPr>
        <w:ind w:left="1800" w:hanging="360"/>
      </w:pPr>
    </w:lvl>
    <w:lvl w:ilvl="2" w:tplc="AA60B1A4" w:tentative="1">
      <w:start w:val="1"/>
      <w:numFmt w:val="lowerRoman"/>
      <w:lvlText w:val="%3."/>
      <w:lvlJc w:val="right"/>
      <w:pPr>
        <w:ind w:left="2520" w:hanging="180"/>
      </w:pPr>
    </w:lvl>
    <w:lvl w:ilvl="3" w:tplc="82882F26" w:tentative="1">
      <w:start w:val="1"/>
      <w:numFmt w:val="decimal"/>
      <w:lvlText w:val="%4."/>
      <w:lvlJc w:val="left"/>
      <w:pPr>
        <w:ind w:left="3240" w:hanging="360"/>
      </w:pPr>
    </w:lvl>
    <w:lvl w:ilvl="4" w:tplc="0F50D606" w:tentative="1">
      <w:start w:val="1"/>
      <w:numFmt w:val="lowerLetter"/>
      <w:lvlText w:val="%5."/>
      <w:lvlJc w:val="left"/>
      <w:pPr>
        <w:ind w:left="3960" w:hanging="360"/>
      </w:pPr>
    </w:lvl>
    <w:lvl w:ilvl="5" w:tplc="2F8C56F0" w:tentative="1">
      <w:start w:val="1"/>
      <w:numFmt w:val="lowerRoman"/>
      <w:lvlText w:val="%6."/>
      <w:lvlJc w:val="right"/>
      <w:pPr>
        <w:ind w:left="4680" w:hanging="180"/>
      </w:pPr>
    </w:lvl>
    <w:lvl w:ilvl="6" w:tplc="CEE83E06" w:tentative="1">
      <w:start w:val="1"/>
      <w:numFmt w:val="decimal"/>
      <w:lvlText w:val="%7."/>
      <w:lvlJc w:val="left"/>
      <w:pPr>
        <w:ind w:left="5400" w:hanging="360"/>
      </w:pPr>
    </w:lvl>
    <w:lvl w:ilvl="7" w:tplc="F70E70CA" w:tentative="1">
      <w:start w:val="1"/>
      <w:numFmt w:val="lowerLetter"/>
      <w:lvlText w:val="%8."/>
      <w:lvlJc w:val="left"/>
      <w:pPr>
        <w:ind w:left="6120" w:hanging="360"/>
      </w:pPr>
    </w:lvl>
    <w:lvl w:ilvl="8" w:tplc="973C44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7EA5D1F"/>
    <w:multiLevelType w:val="multilevel"/>
    <w:tmpl w:val="A02E932A"/>
    <w:numStyleLink w:val="BulletsAgency"/>
  </w:abstractNum>
  <w:abstractNum w:abstractNumId="50" w15:restartNumberingAfterBreak="0">
    <w:nsid w:val="38C218BF"/>
    <w:multiLevelType w:val="multilevel"/>
    <w:tmpl w:val="A02E932A"/>
    <w:numStyleLink w:val="BulletsAgency"/>
  </w:abstractNum>
  <w:abstractNum w:abstractNumId="51" w15:restartNumberingAfterBreak="0">
    <w:nsid w:val="38ED1331"/>
    <w:multiLevelType w:val="multilevel"/>
    <w:tmpl w:val="6A6407A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suff w:val="space"/>
      <w:lvlText w:val="%1.%2. "/>
      <w:lvlJc w:val="left"/>
      <w:pPr>
        <w:ind w:left="4677" w:firstLine="0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3E044E74"/>
    <w:multiLevelType w:val="multilevel"/>
    <w:tmpl w:val="A02E932A"/>
    <w:numStyleLink w:val="BulletsAgency"/>
  </w:abstractNum>
  <w:abstractNum w:abstractNumId="53" w15:restartNumberingAfterBreak="0">
    <w:nsid w:val="3E1F5AE6"/>
    <w:multiLevelType w:val="hybridMultilevel"/>
    <w:tmpl w:val="D57C8480"/>
    <w:lvl w:ilvl="0" w:tplc="1D9A0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2F3CC" w:tentative="1">
      <w:start w:val="1"/>
      <w:numFmt w:val="lowerLetter"/>
      <w:lvlText w:val="%2."/>
      <w:lvlJc w:val="left"/>
      <w:pPr>
        <w:ind w:left="1440" w:hanging="360"/>
      </w:pPr>
    </w:lvl>
    <w:lvl w:ilvl="2" w:tplc="A4248BF6" w:tentative="1">
      <w:start w:val="1"/>
      <w:numFmt w:val="lowerRoman"/>
      <w:lvlText w:val="%3."/>
      <w:lvlJc w:val="right"/>
      <w:pPr>
        <w:ind w:left="2160" w:hanging="180"/>
      </w:pPr>
    </w:lvl>
    <w:lvl w:ilvl="3" w:tplc="C764CA4A" w:tentative="1">
      <w:start w:val="1"/>
      <w:numFmt w:val="decimal"/>
      <w:lvlText w:val="%4."/>
      <w:lvlJc w:val="left"/>
      <w:pPr>
        <w:ind w:left="2880" w:hanging="360"/>
      </w:pPr>
    </w:lvl>
    <w:lvl w:ilvl="4" w:tplc="04A46B40" w:tentative="1">
      <w:start w:val="1"/>
      <w:numFmt w:val="lowerLetter"/>
      <w:lvlText w:val="%5."/>
      <w:lvlJc w:val="left"/>
      <w:pPr>
        <w:ind w:left="3600" w:hanging="360"/>
      </w:pPr>
    </w:lvl>
    <w:lvl w:ilvl="5" w:tplc="DE367AC6" w:tentative="1">
      <w:start w:val="1"/>
      <w:numFmt w:val="lowerRoman"/>
      <w:lvlText w:val="%6."/>
      <w:lvlJc w:val="right"/>
      <w:pPr>
        <w:ind w:left="4320" w:hanging="180"/>
      </w:pPr>
    </w:lvl>
    <w:lvl w:ilvl="6" w:tplc="7FC89EAE" w:tentative="1">
      <w:start w:val="1"/>
      <w:numFmt w:val="decimal"/>
      <w:lvlText w:val="%7."/>
      <w:lvlJc w:val="left"/>
      <w:pPr>
        <w:ind w:left="5040" w:hanging="360"/>
      </w:pPr>
    </w:lvl>
    <w:lvl w:ilvl="7" w:tplc="0624F9DE" w:tentative="1">
      <w:start w:val="1"/>
      <w:numFmt w:val="lowerLetter"/>
      <w:lvlText w:val="%8."/>
      <w:lvlJc w:val="left"/>
      <w:pPr>
        <w:ind w:left="5760" w:hanging="360"/>
      </w:pPr>
    </w:lvl>
    <w:lvl w:ilvl="8" w:tplc="40BCB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417B76"/>
    <w:multiLevelType w:val="hybridMultilevel"/>
    <w:tmpl w:val="444EC91C"/>
    <w:lvl w:ilvl="0" w:tplc="5CBAB5B6">
      <w:start w:val="1"/>
      <w:numFmt w:val="decimal"/>
      <w:lvlText w:val="%1."/>
      <w:lvlJc w:val="left"/>
      <w:pPr>
        <w:ind w:left="360" w:hanging="360"/>
      </w:pPr>
    </w:lvl>
    <w:lvl w:ilvl="1" w:tplc="94A650A4" w:tentative="1">
      <w:start w:val="1"/>
      <w:numFmt w:val="lowerLetter"/>
      <w:lvlText w:val="%2."/>
      <w:lvlJc w:val="left"/>
      <w:pPr>
        <w:ind w:left="1080" w:hanging="360"/>
      </w:pPr>
    </w:lvl>
    <w:lvl w:ilvl="2" w:tplc="107E1B04" w:tentative="1">
      <w:start w:val="1"/>
      <w:numFmt w:val="lowerRoman"/>
      <w:lvlText w:val="%3."/>
      <w:lvlJc w:val="right"/>
      <w:pPr>
        <w:ind w:left="1800" w:hanging="180"/>
      </w:pPr>
    </w:lvl>
    <w:lvl w:ilvl="3" w:tplc="EB9696F6" w:tentative="1">
      <w:start w:val="1"/>
      <w:numFmt w:val="decimal"/>
      <w:lvlText w:val="%4."/>
      <w:lvlJc w:val="left"/>
      <w:pPr>
        <w:ind w:left="2520" w:hanging="360"/>
      </w:pPr>
    </w:lvl>
    <w:lvl w:ilvl="4" w:tplc="E8104B0A" w:tentative="1">
      <w:start w:val="1"/>
      <w:numFmt w:val="lowerLetter"/>
      <w:lvlText w:val="%5."/>
      <w:lvlJc w:val="left"/>
      <w:pPr>
        <w:ind w:left="3240" w:hanging="360"/>
      </w:pPr>
    </w:lvl>
    <w:lvl w:ilvl="5" w:tplc="36C6D58A" w:tentative="1">
      <w:start w:val="1"/>
      <w:numFmt w:val="lowerRoman"/>
      <w:lvlText w:val="%6."/>
      <w:lvlJc w:val="right"/>
      <w:pPr>
        <w:ind w:left="3960" w:hanging="180"/>
      </w:pPr>
    </w:lvl>
    <w:lvl w:ilvl="6" w:tplc="868298EA" w:tentative="1">
      <w:start w:val="1"/>
      <w:numFmt w:val="decimal"/>
      <w:lvlText w:val="%7."/>
      <w:lvlJc w:val="left"/>
      <w:pPr>
        <w:ind w:left="4680" w:hanging="360"/>
      </w:pPr>
    </w:lvl>
    <w:lvl w:ilvl="7" w:tplc="E8BAB7D8" w:tentative="1">
      <w:start w:val="1"/>
      <w:numFmt w:val="lowerLetter"/>
      <w:lvlText w:val="%8."/>
      <w:lvlJc w:val="left"/>
      <w:pPr>
        <w:ind w:left="5400" w:hanging="360"/>
      </w:pPr>
    </w:lvl>
    <w:lvl w:ilvl="8" w:tplc="477843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ED947F2"/>
    <w:multiLevelType w:val="multilevel"/>
    <w:tmpl w:val="A02E932A"/>
    <w:numStyleLink w:val="BulletsAgency"/>
  </w:abstractNum>
  <w:abstractNum w:abstractNumId="56" w15:restartNumberingAfterBreak="0">
    <w:nsid w:val="3F9B6041"/>
    <w:multiLevelType w:val="hybridMultilevel"/>
    <w:tmpl w:val="BB4CFA86"/>
    <w:lvl w:ilvl="0" w:tplc="93B2BD04">
      <w:start w:val="1"/>
      <w:numFmt w:val="decimal"/>
      <w:lvlText w:val="%1."/>
      <w:lvlJc w:val="left"/>
      <w:pPr>
        <w:ind w:left="1085" w:hanging="360"/>
      </w:pPr>
    </w:lvl>
    <w:lvl w:ilvl="1" w:tplc="C11CF640" w:tentative="1">
      <w:start w:val="1"/>
      <w:numFmt w:val="lowerLetter"/>
      <w:lvlText w:val="%2."/>
      <w:lvlJc w:val="left"/>
      <w:pPr>
        <w:ind w:left="1805" w:hanging="360"/>
      </w:pPr>
    </w:lvl>
    <w:lvl w:ilvl="2" w:tplc="8B76AD6C" w:tentative="1">
      <w:start w:val="1"/>
      <w:numFmt w:val="lowerRoman"/>
      <w:lvlText w:val="%3."/>
      <w:lvlJc w:val="right"/>
      <w:pPr>
        <w:ind w:left="2525" w:hanging="180"/>
      </w:pPr>
    </w:lvl>
    <w:lvl w:ilvl="3" w:tplc="8C4EFFE0" w:tentative="1">
      <w:start w:val="1"/>
      <w:numFmt w:val="decimal"/>
      <w:lvlText w:val="%4."/>
      <w:lvlJc w:val="left"/>
      <w:pPr>
        <w:ind w:left="3245" w:hanging="360"/>
      </w:pPr>
    </w:lvl>
    <w:lvl w:ilvl="4" w:tplc="C46CDB7C" w:tentative="1">
      <w:start w:val="1"/>
      <w:numFmt w:val="lowerLetter"/>
      <w:lvlText w:val="%5."/>
      <w:lvlJc w:val="left"/>
      <w:pPr>
        <w:ind w:left="3965" w:hanging="360"/>
      </w:pPr>
    </w:lvl>
    <w:lvl w:ilvl="5" w:tplc="9C9A4BA0" w:tentative="1">
      <w:start w:val="1"/>
      <w:numFmt w:val="lowerRoman"/>
      <w:lvlText w:val="%6."/>
      <w:lvlJc w:val="right"/>
      <w:pPr>
        <w:ind w:left="4685" w:hanging="180"/>
      </w:pPr>
    </w:lvl>
    <w:lvl w:ilvl="6" w:tplc="BBB8F856" w:tentative="1">
      <w:start w:val="1"/>
      <w:numFmt w:val="decimal"/>
      <w:lvlText w:val="%7."/>
      <w:lvlJc w:val="left"/>
      <w:pPr>
        <w:ind w:left="5405" w:hanging="360"/>
      </w:pPr>
    </w:lvl>
    <w:lvl w:ilvl="7" w:tplc="835CFF30" w:tentative="1">
      <w:start w:val="1"/>
      <w:numFmt w:val="lowerLetter"/>
      <w:lvlText w:val="%8."/>
      <w:lvlJc w:val="left"/>
      <w:pPr>
        <w:ind w:left="6125" w:hanging="360"/>
      </w:pPr>
    </w:lvl>
    <w:lvl w:ilvl="8" w:tplc="87EE1C1C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57" w15:restartNumberingAfterBreak="0">
    <w:nsid w:val="3FC64A5C"/>
    <w:multiLevelType w:val="hybridMultilevel"/>
    <w:tmpl w:val="C57EFA9E"/>
    <w:lvl w:ilvl="0" w:tplc="144AE20E">
      <w:start w:val="1"/>
      <w:numFmt w:val="decimal"/>
      <w:lvlText w:val="%1."/>
      <w:lvlJc w:val="left"/>
      <w:pPr>
        <w:ind w:left="720" w:hanging="360"/>
      </w:pPr>
    </w:lvl>
    <w:lvl w:ilvl="1" w:tplc="F27AC802">
      <w:start w:val="1"/>
      <w:numFmt w:val="lowerLetter"/>
      <w:lvlText w:val="%2."/>
      <w:lvlJc w:val="left"/>
      <w:pPr>
        <w:ind w:left="1440" w:hanging="360"/>
      </w:pPr>
    </w:lvl>
    <w:lvl w:ilvl="2" w:tplc="7B2843CA" w:tentative="1">
      <w:start w:val="1"/>
      <w:numFmt w:val="lowerRoman"/>
      <w:lvlText w:val="%3."/>
      <w:lvlJc w:val="right"/>
      <w:pPr>
        <w:ind w:left="2160" w:hanging="180"/>
      </w:pPr>
    </w:lvl>
    <w:lvl w:ilvl="3" w:tplc="E6E0DA18" w:tentative="1">
      <w:start w:val="1"/>
      <w:numFmt w:val="decimal"/>
      <w:lvlText w:val="%4."/>
      <w:lvlJc w:val="left"/>
      <w:pPr>
        <w:ind w:left="2880" w:hanging="360"/>
      </w:pPr>
    </w:lvl>
    <w:lvl w:ilvl="4" w:tplc="4FF85B10" w:tentative="1">
      <w:start w:val="1"/>
      <w:numFmt w:val="lowerLetter"/>
      <w:lvlText w:val="%5."/>
      <w:lvlJc w:val="left"/>
      <w:pPr>
        <w:ind w:left="3600" w:hanging="360"/>
      </w:pPr>
    </w:lvl>
    <w:lvl w:ilvl="5" w:tplc="F2DC699A" w:tentative="1">
      <w:start w:val="1"/>
      <w:numFmt w:val="lowerRoman"/>
      <w:lvlText w:val="%6."/>
      <w:lvlJc w:val="right"/>
      <w:pPr>
        <w:ind w:left="4320" w:hanging="180"/>
      </w:pPr>
    </w:lvl>
    <w:lvl w:ilvl="6" w:tplc="CC02E614" w:tentative="1">
      <w:start w:val="1"/>
      <w:numFmt w:val="decimal"/>
      <w:lvlText w:val="%7."/>
      <w:lvlJc w:val="left"/>
      <w:pPr>
        <w:ind w:left="5040" w:hanging="360"/>
      </w:pPr>
    </w:lvl>
    <w:lvl w:ilvl="7" w:tplc="1AF480DE" w:tentative="1">
      <w:start w:val="1"/>
      <w:numFmt w:val="lowerLetter"/>
      <w:lvlText w:val="%8."/>
      <w:lvlJc w:val="left"/>
      <w:pPr>
        <w:ind w:left="5760" w:hanging="360"/>
      </w:pPr>
    </w:lvl>
    <w:lvl w:ilvl="8" w:tplc="62DC0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8C6973"/>
    <w:multiLevelType w:val="hybridMultilevel"/>
    <w:tmpl w:val="514AFD18"/>
    <w:lvl w:ilvl="0" w:tplc="65560B28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71A2D596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6AC8E062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987EA2F4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ED3CA5B8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2E861F76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44664F22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E72495A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96E8B764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9" w15:restartNumberingAfterBreak="0">
    <w:nsid w:val="429E5D2F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60" w15:restartNumberingAfterBreak="0">
    <w:nsid w:val="43973458"/>
    <w:multiLevelType w:val="hybridMultilevel"/>
    <w:tmpl w:val="B728F984"/>
    <w:lvl w:ilvl="0" w:tplc="D2F6CD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85AC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1C1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36C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D27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BE9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AD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440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0F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47320B5"/>
    <w:multiLevelType w:val="hybridMultilevel"/>
    <w:tmpl w:val="1C1A6D5C"/>
    <w:lvl w:ilvl="0" w:tplc="81A04F0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D1AC5A2C" w:tentative="1">
      <w:start w:val="1"/>
      <w:numFmt w:val="lowerLetter"/>
      <w:lvlText w:val="%2."/>
      <w:lvlJc w:val="left"/>
      <w:pPr>
        <w:ind w:left="1440" w:hanging="360"/>
      </w:pPr>
    </w:lvl>
    <w:lvl w:ilvl="2" w:tplc="D73CA20C" w:tentative="1">
      <w:start w:val="1"/>
      <w:numFmt w:val="lowerRoman"/>
      <w:lvlText w:val="%3."/>
      <w:lvlJc w:val="right"/>
      <w:pPr>
        <w:ind w:left="2160" w:hanging="180"/>
      </w:pPr>
    </w:lvl>
    <w:lvl w:ilvl="3" w:tplc="0D886300" w:tentative="1">
      <w:start w:val="1"/>
      <w:numFmt w:val="decimal"/>
      <w:lvlText w:val="%4."/>
      <w:lvlJc w:val="left"/>
      <w:pPr>
        <w:ind w:left="2880" w:hanging="360"/>
      </w:pPr>
    </w:lvl>
    <w:lvl w:ilvl="4" w:tplc="8AB6D400" w:tentative="1">
      <w:start w:val="1"/>
      <w:numFmt w:val="lowerLetter"/>
      <w:lvlText w:val="%5."/>
      <w:lvlJc w:val="left"/>
      <w:pPr>
        <w:ind w:left="3600" w:hanging="360"/>
      </w:pPr>
    </w:lvl>
    <w:lvl w:ilvl="5" w:tplc="9C12E3D2" w:tentative="1">
      <w:start w:val="1"/>
      <w:numFmt w:val="lowerRoman"/>
      <w:lvlText w:val="%6."/>
      <w:lvlJc w:val="right"/>
      <w:pPr>
        <w:ind w:left="4320" w:hanging="180"/>
      </w:pPr>
    </w:lvl>
    <w:lvl w:ilvl="6" w:tplc="8CFAF7C6" w:tentative="1">
      <w:start w:val="1"/>
      <w:numFmt w:val="decimal"/>
      <w:lvlText w:val="%7."/>
      <w:lvlJc w:val="left"/>
      <w:pPr>
        <w:ind w:left="5040" w:hanging="360"/>
      </w:pPr>
    </w:lvl>
    <w:lvl w:ilvl="7" w:tplc="083EA644" w:tentative="1">
      <w:start w:val="1"/>
      <w:numFmt w:val="lowerLetter"/>
      <w:lvlText w:val="%8."/>
      <w:lvlJc w:val="left"/>
      <w:pPr>
        <w:ind w:left="5760" w:hanging="360"/>
      </w:pPr>
    </w:lvl>
    <w:lvl w:ilvl="8" w:tplc="EFAC5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786E55"/>
    <w:multiLevelType w:val="hybridMultilevel"/>
    <w:tmpl w:val="8BEA178E"/>
    <w:lvl w:ilvl="0" w:tplc="0D26D68E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B914D466" w:tentative="1">
      <w:start w:val="1"/>
      <w:numFmt w:val="lowerLetter"/>
      <w:lvlText w:val="%2."/>
      <w:lvlJc w:val="left"/>
      <w:pPr>
        <w:ind w:left="1256" w:hanging="360"/>
      </w:pPr>
    </w:lvl>
    <w:lvl w:ilvl="2" w:tplc="00143C98" w:tentative="1">
      <w:start w:val="1"/>
      <w:numFmt w:val="lowerRoman"/>
      <w:lvlText w:val="%3."/>
      <w:lvlJc w:val="right"/>
      <w:pPr>
        <w:ind w:left="1976" w:hanging="180"/>
      </w:pPr>
    </w:lvl>
    <w:lvl w:ilvl="3" w:tplc="0F244772" w:tentative="1">
      <w:start w:val="1"/>
      <w:numFmt w:val="decimal"/>
      <w:lvlText w:val="%4."/>
      <w:lvlJc w:val="left"/>
      <w:pPr>
        <w:ind w:left="2696" w:hanging="360"/>
      </w:pPr>
    </w:lvl>
    <w:lvl w:ilvl="4" w:tplc="65BE8928" w:tentative="1">
      <w:start w:val="1"/>
      <w:numFmt w:val="lowerLetter"/>
      <w:lvlText w:val="%5."/>
      <w:lvlJc w:val="left"/>
      <w:pPr>
        <w:ind w:left="3416" w:hanging="360"/>
      </w:pPr>
    </w:lvl>
    <w:lvl w:ilvl="5" w:tplc="593EFEA2" w:tentative="1">
      <w:start w:val="1"/>
      <w:numFmt w:val="lowerRoman"/>
      <w:lvlText w:val="%6."/>
      <w:lvlJc w:val="right"/>
      <w:pPr>
        <w:ind w:left="4136" w:hanging="180"/>
      </w:pPr>
    </w:lvl>
    <w:lvl w:ilvl="6" w:tplc="3C840D78" w:tentative="1">
      <w:start w:val="1"/>
      <w:numFmt w:val="decimal"/>
      <w:lvlText w:val="%7."/>
      <w:lvlJc w:val="left"/>
      <w:pPr>
        <w:ind w:left="4856" w:hanging="360"/>
      </w:pPr>
    </w:lvl>
    <w:lvl w:ilvl="7" w:tplc="36328FB2" w:tentative="1">
      <w:start w:val="1"/>
      <w:numFmt w:val="lowerLetter"/>
      <w:lvlText w:val="%8."/>
      <w:lvlJc w:val="left"/>
      <w:pPr>
        <w:ind w:left="5576" w:hanging="360"/>
      </w:pPr>
    </w:lvl>
    <w:lvl w:ilvl="8" w:tplc="3C5882EE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3" w15:restartNumberingAfterBreak="0">
    <w:nsid w:val="4588285E"/>
    <w:multiLevelType w:val="hybridMultilevel"/>
    <w:tmpl w:val="CF50C746"/>
    <w:lvl w:ilvl="0" w:tplc="3DA4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215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C6FB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AB3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A20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88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E5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85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267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74E335F"/>
    <w:multiLevelType w:val="multilevel"/>
    <w:tmpl w:val="A02E932A"/>
    <w:numStyleLink w:val="BulletsAgency"/>
  </w:abstractNum>
  <w:abstractNum w:abstractNumId="65" w15:restartNumberingAfterBreak="0">
    <w:nsid w:val="47FE209D"/>
    <w:multiLevelType w:val="hybridMultilevel"/>
    <w:tmpl w:val="2F0066A0"/>
    <w:lvl w:ilvl="0" w:tplc="470AB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0EA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3E9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00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2D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80B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FEE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E8AC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80D7164"/>
    <w:multiLevelType w:val="hybridMultilevel"/>
    <w:tmpl w:val="A18C0BEE"/>
    <w:lvl w:ilvl="0" w:tplc="B2CE1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EA6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7EE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281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00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0D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62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84B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8DC7292"/>
    <w:multiLevelType w:val="hybridMultilevel"/>
    <w:tmpl w:val="18F4B218"/>
    <w:lvl w:ilvl="0" w:tplc="4B489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81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309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E05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AB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76D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D83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6A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BA2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8D42C0"/>
    <w:multiLevelType w:val="hybridMultilevel"/>
    <w:tmpl w:val="108AE218"/>
    <w:lvl w:ilvl="0" w:tplc="FE3E402A">
      <w:start w:val="1"/>
      <w:numFmt w:val="decimal"/>
      <w:lvlText w:val="%1."/>
      <w:lvlJc w:val="left"/>
      <w:pPr>
        <w:ind w:left="720" w:hanging="360"/>
      </w:pPr>
    </w:lvl>
    <w:lvl w:ilvl="1" w:tplc="10061548" w:tentative="1">
      <w:start w:val="1"/>
      <w:numFmt w:val="lowerLetter"/>
      <w:lvlText w:val="%2."/>
      <w:lvlJc w:val="left"/>
      <w:pPr>
        <w:ind w:left="1440" w:hanging="360"/>
      </w:pPr>
    </w:lvl>
    <w:lvl w:ilvl="2" w:tplc="AC46A00A" w:tentative="1">
      <w:start w:val="1"/>
      <w:numFmt w:val="lowerRoman"/>
      <w:lvlText w:val="%3."/>
      <w:lvlJc w:val="right"/>
      <w:pPr>
        <w:ind w:left="2160" w:hanging="180"/>
      </w:pPr>
    </w:lvl>
    <w:lvl w:ilvl="3" w:tplc="09CAD44C" w:tentative="1">
      <w:start w:val="1"/>
      <w:numFmt w:val="decimal"/>
      <w:lvlText w:val="%4."/>
      <w:lvlJc w:val="left"/>
      <w:pPr>
        <w:ind w:left="2880" w:hanging="360"/>
      </w:pPr>
    </w:lvl>
    <w:lvl w:ilvl="4" w:tplc="DFB4AF78" w:tentative="1">
      <w:start w:val="1"/>
      <w:numFmt w:val="lowerLetter"/>
      <w:lvlText w:val="%5."/>
      <w:lvlJc w:val="left"/>
      <w:pPr>
        <w:ind w:left="3600" w:hanging="360"/>
      </w:pPr>
    </w:lvl>
    <w:lvl w:ilvl="5" w:tplc="16B44BDE" w:tentative="1">
      <w:start w:val="1"/>
      <w:numFmt w:val="lowerRoman"/>
      <w:lvlText w:val="%6."/>
      <w:lvlJc w:val="right"/>
      <w:pPr>
        <w:ind w:left="4320" w:hanging="180"/>
      </w:pPr>
    </w:lvl>
    <w:lvl w:ilvl="6" w:tplc="EC200572" w:tentative="1">
      <w:start w:val="1"/>
      <w:numFmt w:val="decimal"/>
      <w:lvlText w:val="%7."/>
      <w:lvlJc w:val="left"/>
      <w:pPr>
        <w:ind w:left="5040" w:hanging="360"/>
      </w:pPr>
    </w:lvl>
    <w:lvl w:ilvl="7" w:tplc="1EF29D16" w:tentative="1">
      <w:start w:val="1"/>
      <w:numFmt w:val="lowerLetter"/>
      <w:lvlText w:val="%8."/>
      <w:lvlJc w:val="left"/>
      <w:pPr>
        <w:ind w:left="5760" w:hanging="360"/>
      </w:pPr>
    </w:lvl>
    <w:lvl w:ilvl="8" w:tplc="FAAA05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AB1305D"/>
    <w:multiLevelType w:val="multilevel"/>
    <w:tmpl w:val="A02E932A"/>
    <w:numStyleLink w:val="BulletsAgency"/>
  </w:abstractNum>
  <w:abstractNum w:abstractNumId="70" w15:restartNumberingAfterBreak="0">
    <w:nsid w:val="4AD87D25"/>
    <w:multiLevelType w:val="hybridMultilevel"/>
    <w:tmpl w:val="89DE9D04"/>
    <w:lvl w:ilvl="0" w:tplc="9E9C3A84">
      <w:start w:val="1"/>
      <w:numFmt w:val="decimal"/>
      <w:lvlText w:val="%1."/>
      <w:lvlJc w:val="left"/>
      <w:pPr>
        <w:ind w:left="720" w:hanging="360"/>
      </w:pPr>
    </w:lvl>
    <w:lvl w:ilvl="1" w:tplc="44889978">
      <w:start w:val="1"/>
      <w:numFmt w:val="lowerLetter"/>
      <w:lvlText w:val="%2."/>
      <w:lvlJc w:val="left"/>
      <w:pPr>
        <w:ind w:left="1440" w:hanging="360"/>
      </w:pPr>
    </w:lvl>
    <w:lvl w:ilvl="2" w:tplc="41526B4C" w:tentative="1">
      <w:start w:val="1"/>
      <w:numFmt w:val="lowerRoman"/>
      <w:lvlText w:val="%3."/>
      <w:lvlJc w:val="right"/>
      <w:pPr>
        <w:ind w:left="2160" w:hanging="180"/>
      </w:pPr>
    </w:lvl>
    <w:lvl w:ilvl="3" w:tplc="A8C63BEE" w:tentative="1">
      <w:start w:val="1"/>
      <w:numFmt w:val="decimal"/>
      <w:lvlText w:val="%4."/>
      <w:lvlJc w:val="left"/>
      <w:pPr>
        <w:ind w:left="2880" w:hanging="360"/>
      </w:pPr>
    </w:lvl>
    <w:lvl w:ilvl="4" w:tplc="AB684F98" w:tentative="1">
      <w:start w:val="1"/>
      <w:numFmt w:val="lowerLetter"/>
      <w:lvlText w:val="%5."/>
      <w:lvlJc w:val="left"/>
      <w:pPr>
        <w:ind w:left="3600" w:hanging="360"/>
      </w:pPr>
    </w:lvl>
    <w:lvl w:ilvl="5" w:tplc="00980706" w:tentative="1">
      <w:start w:val="1"/>
      <w:numFmt w:val="lowerRoman"/>
      <w:lvlText w:val="%6."/>
      <w:lvlJc w:val="right"/>
      <w:pPr>
        <w:ind w:left="4320" w:hanging="180"/>
      </w:pPr>
    </w:lvl>
    <w:lvl w:ilvl="6" w:tplc="AA8E7788" w:tentative="1">
      <w:start w:val="1"/>
      <w:numFmt w:val="decimal"/>
      <w:lvlText w:val="%7."/>
      <w:lvlJc w:val="left"/>
      <w:pPr>
        <w:ind w:left="5040" w:hanging="360"/>
      </w:pPr>
    </w:lvl>
    <w:lvl w:ilvl="7" w:tplc="3026B242" w:tentative="1">
      <w:start w:val="1"/>
      <w:numFmt w:val="lowerLetter"/>
      <w:lvlText w:val="%8."/>
      <w:lvlJc w:val="left"/>
      <w:pPr>
        <w:ind w:left="5760" w:hanging="360"/>
      </w:pPr>
    </w:lvl>
    <w:lvl w:ilvl="8" w:tplc="449C7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59169A"/>
    <w:multiLevelType w:val="hybridMultilevel"/>
    <w:tmpl w:val="8AE4C5BC"/>
    <w:lvl w:ilvl="0" w:tplc="E8E8A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0899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D6D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428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CE8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8AB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6D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0E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9AF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5EB431"/>
    <w:multiLevelType w:val="hybridMultilevel"/>
    <w:tmpl w:val="00000000"/>
    <w:lvl w:ilvl="0" w:tplc="81367E1A">
      <w:start w:val="1"/>
      <w:numFmt w:val="decimal"/>
      <w:lvlText w:val="%1."/>
      <w:lvlJc w:val="left"/>
      <w:pPr>
        <w:ind w:left="372" w:hanging="360"/>
      </w:pPr>
    </w:lvl>
    <w:lvl w:ilvl="1" w:tplc="2FA0946A">
      <w:start w:val="1"/>
      <w:numFmt w:val="lowerLetter"/>
      <w:lvlText w:val="%2."/>
      <w:lvlJc w:val="left"/>
      <w:pPr>
        <w:ind w:left="1092" w:hanging="360"/>
      </w:pPr>
    </w:lvl>
    <w:lvl w:ilvl="2" w:tplc="549C5D84">
      <w:start w:val="1"/>
      <w:numFmt w:val="lowerRoman"/>
      <w:lvlText w:val="%3."/>
      <w:lvlJc w:val="right"/>
      <w:pPr>
        <w:ind w:left="1812" w:hanging="180"/>
      </w:pPr>
    </w:lvl>
    <w:lvl w:ilvl="3" w:tplc="0FCED85A">
      <w:start w:val="1"/>
      <w:numFmt w:val="decimal"/>
      <w:lvlText w:val="%4."/>
      <w:lvlJc w:val="left"/>
      <w:pPr>
        <w:ind w:left="2532" w:hanging="360"/>
      </w:pPr>
    </w:lvl>
    <w:lvl w:ilvl="4" w:tplc="87A8AFA6">
      <w:start w:val="1"/>
      <w:numFmt w:val="lowerLetter"/>
      <w:lvlText w:val="%5."/>
      <w:lvlJc w:val="left"/>
      <w:pPr>
        <w:ind w:left="3252" w:hanging="360"/>
      </w:pPr>
    </w:lvl>
    <w:lvl w:ilvl="5" w:tplc="22F2E1FA">
      <w:start w:val="1"/>
      <w:numFmt w:val="lowerRoman"/>
      <w:lvlText w:val="%6."/>
      <w:lvlJc w:val="right"/>
      <w:pPr>
        <w:ind w:left="3972" w:hanging="180"/>
      </w:pPr>
    </w:lvl>
    <w:lvl w:ilvl="6" w:tplc="BF6C41FE">
      <w:start w:val="1"/>
      <w:numFmt w:val="decimal"/>
      <w:lvlText w:val="%7."/>
      <w:lvlJc w:val="left"/>
      <w:pPr>
        <w:ind w:left="4692" w:hanging="360"/>
      </w:pPr>
    </w:lvl>
    <w:lvl w:ilvl="7" w:tplc="068A4202">
      <w:start w:val="1"/>
      <w:numFmt w:val="lowerLetter"/>
      <w:lvlText w:val="%8."/>
      <w:lvlJc w:val="left"/>
      <w:pPr>
        <w:ind w:left="5412" w:hanging="360"/>
      </w:pPr>
    </w:lvl>
    <w:lvl w:ilvl="8" w:tplc="9FFAC522">
      <w:start w:val="1"/>
      <w:numFmt w:val="lowerRoman"/>
      <w:lvlText w:val="%9."/>
      <w:lvlJc w:val="right"/>
      <w:pPr>
        <w:ind w:left="6132" w:hanging="180"/>
      </w:pPr>
    </w:lvl>
  </w:abstractNum>
  <w:abstractNum w:abstractNumId="73" w15:restartNumberingAfterBreak="0">
    <w:nsid w:val="51AB653D"/>
    <w:multiLevelType w:val="hybridMultilevel"/>
    <w:tmpl w:val="519080E6"/>
    <w:lvl w:ilvl="0" w:tplc="777C6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90B3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5CA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85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7AEB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0D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E7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83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1E21733"/>
    <w:multiLevelType w:val="multilevel"/>
    <w:tmpl w:val="A94C57BE"/>
    <w:lvl w:ilvl="0">
      <w:start w:val="1"/>
      <w:numFmt w:val="decimal"/>
      <w:pStyle w:val="Heading1Agency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Agency"/>
      <w:suff w:val="space"/>
      <w:lvlText w:val="%1.%2. "/>
      <w:lvlJc w:val="left"/>
      <w:pPr>
        <w:ind w:left="4252" w:firstLine="0"/>
      </w:pPr>
      <w:rPr>
        <w:rFonts w:hint="default"/>
      </w:rPr>
    </w:lvl>
    <w:lvl w:ilvl="2">
      <w:start w:val="1"/>
      <w:numFmt w:val="decimal"/>
      <w:pStyle w:val="Heading3Agency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Agency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Agency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Agency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Agency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Agency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Agency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526B15B5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1077"/>
        </w:tabs>
        <w:ind w:left="1077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77"/>
        </w:tabs>
        <w:ind w:left="1077" w:firstLine="0"/>
      </w:pPr>
      <w:rPr>
        <w:rFonts w:hint="default"/>
      </w:rPr>
    </w:lvl>
  </w:abstractNum>
  <w:abstractNum w:abstractNumId="76" w15:restartNumberingAfterBreak="0">
    <w:nsid w:val="528D37C0"/>
    <w:multiLevelType w:val="hybridMultilevel"/>
    <w:tmpl w:val="F3E6884E"/>
    <w:lvl w:ilvl="0" w:tplc="C742D2EC">
      <w:start w:val="1"/>
      <w:numFmt w:val="lowerLetter"/>
      <w:lvlText w:val="%1)"/>
      <w:lvlJc w:val="left"/>
      <w:pPr>
        <w:ind w:left="360" w:hanging="360"/>
      </w:pPr>
    </w:lvl>
    <w:lvl w:ilvl="1" w:tplc="56EAB696" w:tentative="1">
      <w:start w:val="1"/>
      <w:numFmt w:val="lowerLetter"/>
      <w:lvlText w:val="%2."/>
      <w:lvlJc w:val="left"/>
      <w:pPr>
        <w:ind w:left="1080" w:hanging="360"/>
      </w:pPr>
    </w:lvl>
    <w:lvl w:ilvl="2" w:tplc="1398FDCE" w:tentative="1">
      <w:start w:val="1"/>
      <w:numFmt w:val="lowerRoman"/>
      <w:lvlText w:val="%3."/>
      <w:lvlJc w:val="right"/>
      <w:pPr>
        <w:ind w:left="1800" w:hanging="180"/>
      </w:pPr>
    </w:lvl>
    <w:lvl w:ilvl="3" w:tplc="7E588E12" w:tentative="1">
      <w:start w:val="1"/>
      <w:numFmt w:val="decimal"/>
      <w:lvlText w:val="%4."/>
      <w:lvlJc w:val="left"/>
      <w:pPr>
        <w:ind w:left="2520" w:hanging="360"/>
      </w:pPr>
    </w:lvl>
    <w:lvl w:ilvl="4" w:tplc="E43A0376" w:tentative="1">
      <w:start w:val="1"/>
      <w:numFmt w:val="lowerLetter"/>
      <w:lvlText w:val="%5."/>
      <w:lvlJc w:val="left"/>
      <w:pPr>
        <w:ind w:left="3240" w:hanging="360"/>
      </w:pPr>
    </w:lvl>
    <w:lvl w:ilvl="5" w:tplc="4844B616" w:tentative="1">
      <w:start w:val="1"/>
      <w:numFmt w:val="lowerRoman"/>
      <w:lvlText w:val="%6."/>
      <w:lvlJc w:val="right"/>
      <w:pPr>
        <w:ind w:left="3960" w:hanging="180"/>
      </w:pPr>
    </w:lvl>
    <w:lvl w:ilvl="6" w:tplc="0C2E9108" w:tentative="1">
      <w:start w:val="1"/>
      <w:numFmt w:val="decimal"/>
      <w:lvlText w:val="%7."/>
      <w:lvlJc w:val="left"/>
      <w:pPr>
        <w:ind w:left="4680" w:hanging="360"/>
      </w:pPr>
    </w:lvl>
    <w:lvl w:ilvl="7" w:tplc="62F0FC5E" w:tentative="1">
      <w:start w:val="1"/>
      <w:numFmt w:val="lowerLetter"/>
      <w:lvlText w:val="%8."/>
      <w:lvlJc w:val="left"/>
      <w:pPr>
        <w:ind w:left="5400" w:hanging="360"/>
      </w:pPr>
    </w:lvl>
    <w:lvl w:ilvl="8" w:tplc="4506671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43D6EF8"/>
    <w:multiLevelType w:val="hybridMultilevel"/>
    <w:tmpl w:val="1D8A78D6"/>
    <w:lvl w:ilvl="0" w:tplc="653AC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E6E1A2" w:tentative="1">
      <w:start w:val="1"/>
      <w:numFmt w:val="lowerLetter"/>
      <w:lvlText w:val="%2."/>
      <w:lvlJc w:val="left"/>
      <w:pPr>
        <w:ind w:left="1440" w:hanging="360"/>
      </w:pPr>
    </w:lvl>
    <w:lvl w:ilvl="2" w:tplc="B32C28BA" w:tentative="1">
      <w:start w:val="1"/>
      <w:numFmt w:val="lowerRoman"/>
      <w:lvlText w:val="%3."/>
      <w:lvlJc w:val="right"/>
      <w:pPr>
        <w:ind w:left="2160" w:hanging="180"/>
      </w:pPr>
    </w:lvl>
    <w:lvl w:ilvl="3" w:tplc="C8DA06C6" w:tentative="1">
      <w:start w:val="1"/>
      <w:numFmt w:val="decimal"/>
      <w:lvlText w:val="%4."/>
      <w:lvlJc w:val="left"/>
      <w:pPr>
        <w:ind w:left="2880" w:hanging="360"/>
      </w:pPr>
    </w:lvl>
    <w:lvl w:ilvl="4" w:tplc="2A0A4996" w:tentative="1">
      <w:start w:val="1"/>
      <w:numFmt w:val="lowerLetter"/>
      <w:lvlText w:val="%5."/>
      <w:lvlJc w:val="left"/>
      <w:pPr>
        <w:ind w:left="3600" w:hanging="360"/>
      </w:pPr>
    </w:lvl>
    <w:lvl w:ilvl="5" w:tplc="7396C1A6" w:tentative="1">
      <w:start w:val="1"/>
      <w:numFmt w:val="lowerRoman"/>
      <w:lvlText w:val="%6."/>
      <w:lvlJc w:val="right"/>
      <w:pPr>
        <w:ind w:left="4320" w:hanging="180"/>
      </w:pPr>
    </w:lvl>
    <w:lvl w:ilvl="6" w:tplc="70B44140" w:tentative="1">
      <w:start w:val="1"/>
      <w:numFmt w:val="decimal"/>
      <w:lvlText w:val="%7."/>
      <w:lvlJc w:val="left"/>
      <w:pPr>
        <w:ind w:left="5040" w:hanging="360"/>
      </w:pPr>
    </w:lvl>
    <w:lvl w:ilvl="7" w:tplc="9AA4ED52" w:tentative="1">
      <w:start w:val="1"/>
      <w:numFmt w:val="lowerLetter"/>
      <w:lvlText w:val="%8."/>
      <w:lvlJc w:val="left"/>
      <w:pPr>
        <w:ind w:left="5760" w:hanging="360"/>
      </w:pPr>
    </w:lvl>
    <w:lvl w:ilvl="8" w:tplc="F8521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64C79D2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1074"/>
        </w:tabs>
        <w:ind w:left="1074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1437"/>
        </w:tabs>
        <w:ind w:left="1437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37"/>
        </w:tabs>
        <w:ind w:left="1437" w:firstLine="0"/>
      </w:pPr>
      <w:rPr>
        <w:rFonts w:hint="default"/>
      </w:rPr>
    </w:lvl>
  </w:abstractNum>
  <w:abstractNum w:abstractNumId="79" w15:restartNumberingAfterBreak="0">
    <w:nsid w:val="5775666E"/>
    <w:multiLevelType w:val="hybridMultilevel"/>
    <w:tmpl w:val="C2B417CC"/>
    <w:lvl w:ilvl="0" w:tplc="D45A2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F8FC14" w:tentative="1">
      <w:start w:val="1"/>
      <w:numFmt w:val="lowerLetter"/>
      <w:lvlText w:val="%2."/>
      <w:lvlJc w:val="left"/>
      <w:pPr>
        <w:ind w:left="1440" w:hanging="360"/>
      </w:pPr>
    </w:lvl>
    <w:lvl w:ilvl="2" w:tplc="4D54096C" w:tentative="1">
      <w:start w:val="1"/>
      <w:numFmt w:val="lowerRoman"/>
      <w:lvlText w:val="%3."/>
      <w:lvlJc w:val="right"/>
      <w:pPr>
        <w:ind w:left="2160" w:hanging="180"/>
      </w:pPr>
    </w:lvl>
    <w:lvl w:ilvl="3" w:tplc="C79E7E56" w:tentative="1">
      <w:start w:val="1"/>
      <w:numFmt w:val="decimal"/>
      <w:lvlText w:val="%4."/>
      <w:lvlJc w:val="left"/>
      <w:pPr>
        <w:ind w:left="2880" w:hanging="360"/>
      </w:pPr>
    </w:lvl>
    <w:lvl w:ilvl="4" w:tplc="4B9E6DC2" w:tentative="1">
      <w:start w:val="1"/>
      <w:numFmt w:val="lowerLetter"/>
      <w:lvlText w:val="%5."/>
      <w:lvlJc w:val="left"/>
      <w:pPr>
        <w:ind w:left="3600" w:hanging="360"/>
      </w:pPr>
    </w:lvl>
    <w:lvl w:ilvl="5" w:tplc="194249BA" w:tentative="1">
      <w:start w:val="1"/>
      <w:numFmt w:val="lowerRoman"/>
      <w:lvlText w:val="%6."/>
      <w:lvlJc w:val="right"/>
      <w:pPr>
        <w:ind w:left="4320" w:hanging="180"/>
      </w:pPr>
    </w:lvl>
    <w:lvl w:ilvl="6" w:tplc="E50E0BC6" w:tentative="1">
      <w:start w:val="1"/>
      <w:numFmt w:val="decimal"/>
      <w:lvlText w:val="%7."/>
      <w:lvlJc w:val="left"/>
      <w:pPr>
        <w:ind w:left="5040" w:hanging="360"/>
      </w:pPr>
    </w:lvl>
    <w:lvl w:ilvl="7" w:tplc="EC4222F6" w:tentative="1">
      <w:start w:val="1"/>
      <w:numFmt w:val="lowerLetter"/>
      <w:lvlText w:val="%8."/>
      <w:lvlJc w:val="left"/>
      <w:pPr>
        <w:ind w:left="5760" w:hanging="360"/>
      </w:pPr>
    </w:lvl>
    <w:lvl w:ilvl="8" w:tplc="C400C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8F5471"/>
    <w:multiLevelType w:val="multilevel"/>
    <w:tmpl w:val="A02E932A"/>
    <w:numStyleLink w:val="BulletsAgency"/>
  </w:abstractNum>
  <w:abstractNum w:abstractNumId="81" w15:restartNumberingAfterBreak="0">
    <w:nsid w:val="584D5CFA"/>
    <w:multiLevelType w:val="hybridMultilevel"/>
    <w:tmpl w:val="6338E376"/>
    <w:lvl w:ilvl="0" w:tplc="2B166C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40020DD0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626C2746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EDAC7DDA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86C6EF7E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60AE5B40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25B86BD6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508A1832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A90246F2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82" w15:restartNumberingAfterBreak="0">
    <w:nsid w:val="5DB774FA"/>
    <w:multiLevelType w:val="hybridMultilevel"/>
    <w:tmpl w:val="B9547AEA"/>
    <w:lvl w:ilvl="0" w:tplc="42CE6B44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968CFA6E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EDCEBD56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2EEC9896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321E0948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4A9CB4AA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83C4651A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ED64D2AC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B8981FA4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3" w15:restartNumberingAfterBreak="0">
    <w:nsid w:val="5E50613B"/>
    <w:multiLevelType w:val="multilevel"/>
    <w:tmpl w:val="A02E932A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80"/>
        </w:tabs>
        <w:ind w:left="1080" w:firstLine="0"/>
      </w:pPr>
      <w:rPr>
        <w:rFonts w:hint="default"/>
      </w:rPr>
    </w:lvl>
  </w:abstractNum>
  <w:abstractNum w:abstractNumId="84" w15:restartNumberingAfterBreak="0">
    <w:nsid w:val="5F6C0C5F"/>
    <w:multiLevelType w:val="hybridMultilevel"/>
    <w:tmpl w:val="53EE5506"/>
    <w:lvl w:ilvl="0" w:tplc="B7C80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363866" w:tentative="1">
      <w:start w:val="1"/>
      <w:numFmt w:val="lowerLetter"/>
      <w:lvlText w:val="%2."/>
      <w:lvlJc w:val="left"/>
      <w:pPr>
        <w:ind w:left="1440" w:hanging="360"/>
      </w:pPr>
    </w:lvl>
    <w:lvl w:ilvl="2" w:tplc="236C6E86" w:tentative="1">
      <w:start w:val="1"/>
      <w:numFmt w:val="lowerRoman"/>
      <w:lvlText w:val="%3."/>
      <w:lvlJc w:val="right"/>
      <w:pPr>
        <w:ind w:left="2160" w:hanging="180"/>
      </w:pPr>
    </w:lvl>
    <w:lvl w:ilvl="3" w:tplc="81D0692E" w:tentative="1">
      <w:start w:val="1"/>
      <w:numFmt w:val="decimal"/>
      <w:lvlText w:val="%4."/>
      <w:lvlJc w:val="left"/>
      <w:pPr>
        <w:ind w:left="2880" w:hanging="360"/>
      </w:pPr>
    </w:lvl>
    <w:lvl w:ilvl="4" w:tplc="63FACEB4" w:tentative="1">
      <w:start w:val="1"/>
      <w:numFmt w:val="lowerLetter"/>
      <w:lvlText w:val="%5."/>
      <w:lvlJc w:val="left"/>
      <w:pPr>
        <w:ind w:left="3600" w:hanging="360"/>
      </w:pPr>
    </w:lvl>
    <w:lvl w:ilvl="5" w:tplc="8D20A514" w:tentative="1">
      <w:start w:val="1"/>
      <w:numFmt w:val="lowerRoman"/>
      <w:lvlText w:val="%6."/>
      <w:lvlJc w:val="right"/>
      <w:pPr>
        <w:ind w:left="4320" w:hanging="180"/>
      </w:pPr>
    </w:lvl>
    <w:lvl w:ilvl="6" w:tplc="5D46A512" w:tentative="1">
      <w:start w:val="1"/>
      <w:numFmt w:val="decimal"/>
      <w:lvlText w:val="%7."/>
      <w:lvlJc w:val="left"/>
      <w:pPr>
        <w:ind w:left="5040" w:hanging="360"/>
      </w:pPr>
    </w:lvl>
    <w:lvl w:ilvl="7" w:tplc="0BF4D280" w:tentative="1">
      <w:start w:val="1"/>
      <w:numFmt w:val="lowerLetter"/>
      <w:lvlText w:val="%8."/>
      <w:lvlJc w:val="left"/>
      <w:pPr>
        <w:ind w:left="5760" w:hanging="360"/>
      </w:pPr>
    </w:lvl>
    <w:lvl w:ilvl="8" w:tplc="F4DE7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A71815"/>
    <w:multiLevelType w:val="hybridMultilevel"/>
    <w:tmpl w:val="2008480A"/>
    <w:lvl w:ilvl="0" w:tplc="2FD45EE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EFC61922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B704A520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325C6A2A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5DA4BE88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EC18FAB0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B94E98B0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4084819E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F6DAC436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6" w15:restartNumberingAfterBreak="0">
    <w:nsid w:val="62BE6CF0"/>
    <w:multiLevelType w:val="multilevel"/>
    <w:tmpl w:val="A02E932A"/>
    <w:numStyleLink w:val="BulletsAgency"/>
  </w:abstractNum>
  <w:abstractNum w:abstractNumId="87" w15:restartNumberingAfterBreak="0">
    <w:nsid w:val="62D4348C"/>
    <w:multiLevelType w:val="hybridMultilevel"/>
    <w:tmpl w:val="40CC2564"/>
    <w:lvl w:ilvl="0" w:tplc="E68C312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7302A5BA" w:tentative="1">
      <w:start w:val="1"/>
      <w:numFmt w:val="lowerLetter"/>
      <w:lvlText w:val="%2."/>
      <w:lvlJc w:val="left"/>
      <w:pPr>
        <w:ind w:left="1440" w:hanging="360"/>
      </w:pPr>
    </w:lvl>
    <w:lvl w:ilvl="2" w:tplc="5872A496" w:tentative="1">
      <w:start w:val="1"/>
      <w:numFmt w:val="lowerRoman"/>
      <w:lvlText w:val="%3."/>
      <w:lvlJc w:val="right"/>
      <w:pPr>
        <w:ind w:left="2160" w:hanging="180"/>
      </w:pPr>
    </w:lvl>
    <w:lvl w:ilvl="3" w:tplc="8C6A24F8" w:tentative="1">
      <w:start w:val="1"/>
      <w:numFmt w:val="decimal"/>
      <w:lvlText w:val="%4."/>
      <w:lvlJc w:val="left"/>
      <w:pPr>
        <w:ind w:left="2880" w:hanging="360"/>
      </w:pPr>
    </w:lvl>
    <w:lvl w:ilvl="4" w:tplc="A9E42EF2" w:tentative="1">
      <w:start w:val="1"/>
      <w:numFmt w:val="lowerLetter"/>
      <w:lvlText w:val="%5."/>
      <w:lvlJc w:val="left"/>
      <w:pPr>
        <w:ind w:left="3600" w:hanging="360"/>
      </w:pPr>
    </w:lvl>
    <w:lvl w:ilvl="5" w:tplc="5532C12C" w:tentative="1">
      <w:start w:val="1"/>
      <w:numFmt w:val="lowerRoman"/>
      <w:lvlText w:val="%6."/>
      <w:lvlJc w:val="right"/>
      <w:pPr>
        <w:ind w:left="4320" w:hanging="180"/>
      </w:pPr>
    </w:lvl>
    <w:lvl w:ilvl="6" w:tplc="53AE99D4" w:tentative="1">
      <w:start w:val="1"/>
      <w:numFmt w:val="decimal"/>
      <w:lvlText w:val="%7."/>
      <w:lvlJc w:val="left"/>
      <w:pPr>
        <w:ind w:left="5040" w:hanging="360"/>
      </w:pPr>
    </w:lvl>
    <w:lvl w:ilvl="7" w:tplc="074E7A74" w:tentative="1">
      <w:start w:val="1"/>
      <w:numFmt w:val="lowerLetter"/>
      <w:lvlText w:val="%8."/>
      <w:lvlJc w:val="left"/>
      <w:pPr>
        <w:ind w:left="5760" w:hanging="360"/>
      </w:pPr>
    </w:lvl>
    <w:lvl w:ilvl="8" w:tplc="2D683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4363D72"/>
    <w:multiLevelType w:val="hybridMultilevel"/>
    <w:tmpl w:val="62642BDE"/>
    <w:lvl w:ilvl="0" w:tplc="007284CC">
      <w:start w:val="1"/>
      <w:numFmt w:val="decimal"/>
      <w:lvlText w:val="%1."/>
      <w:lvlJc w:val="left"/>
      <w:pPr>
        <w:ind w:left="927" w:hanging="360"/>
      </w:pPr>
    </w:lvl>
    <w:lvl w:ilvl="1" w:tplc="F2A2DB3E" w:tentative="1">
      <w:start w:val="1"/>
      <w:numFmt w:val="lowerLetter"/>
      <w:lvlText w:val="%2."/>
      <w:lvlJc w:val="left"/>
      <w:pPr>
        <w:ind w:left="1866" w:hanging="360"/>
      </w:pPr>
    </w:lvl>
    <w:lvl w:ilvl="2" w:tplc="5DD8C05E" w:tentative="1">
      <w:start w:val="1"/>
      <w:numFmt w:val="lowerRoman"/>
      <w:lvlText w:val="%3."/>
      <w:lvlJc w:val="right"/>
      <w:pPr>
        <w:ind w:left="2586" w:hanging="180"/>
      </w:pPr>
    </w:lvl>
    <w:lvl w:ilvl="3" w:tplc="909E8F6E" w:tentative="1">
      <w:start w:val="1"/>
      <w:numFmt w:val="decimal"/>
      <w:lvlText w:val="%4."/>
      <w:lvlJc w:val="left"/>
      <w:pPr>
        <w:ind w:left="3306" w:hanging="360"/>
      </w:pPr>
    </w:lvl>
    <w:lvl w:ilvl="4" w:tplc="FBD6CD10" w:tentative="1">
      <w:start w:val="1"/>
      <w:numFmt w:val="lowerLetter"/>
      <w:lvlText w:val="%5."/>
      <w:lvlJc w:val="left"/>
      <w:pPr>
        <w:ind w:left="4026" w:hanging="360"/>
      </w:pPr>
    </w:lvl>
    <w:lvl w:ilvl="5" w:tplc="5B5C56F2" w:tentative="1">
      <w:start w:val="1"/>
      <w:numFmt w:val="lowerRoman"/>
      <w:lvlText w:val="%6."/>
      <w:lvlJc w:val="right"/>
      <w:pPr>
        <w:ind w:left="4746" w:hanging="180"/>
      </w:pPr>
    </w:lvl>
    <w:lvl w:ilvl="6" w:tplc="12D608F0" w:tentative="1">
      <w:start w:val="1"/>
      <w:numFmt w:val="decimal"/>
      <w:lvlText w:val="%7."/>
      <w:lvlJc w:val="left"/>
      <w:pPr>
        <w:ind w:left="5466" w:hanging="360"/>
      </w:pPr>
    </w:lvl>
    <w:lvl w:ilvl="7" w:tplc="5C78F744" w:tentative="1">
      <w:start w:val="1"/>
      <w:numFmt w:val="lowerLetter"/>
      <w:lvlText w:val="%8."/>
      <w:lvlJc w:val="left"/>
      <w:pPr>
        <w:ind w:left="6186" w:hanging="360"/>
      </w:pPr>
    </w:lvl>
    <w:lvl w:ilvl="8" w:tplc="72B4DD2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 w15:restartNumberingAfterBreak="0">
    <w:nsid w:val="67033D81"/>
    <w:multiLevelType w:val="hybridMultilevel"/>
    <w:tmpl w:val="91C23736"/>
    <w:lvl w:ilvl="0" w:tplc="3718E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C54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02DD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26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CE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9ED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A7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E60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1E3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75E417B"/>
    <w:multiLevelType w:val="hybridMultilevel"/>
    <w:tmpl w:val="ED28C5AC"/>
    <w:lvl w:ilvl="0" w:tplc="DCC86B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B65F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D85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A20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67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A67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A1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BED8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B07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87929F5"/>
    <w:multiLevelType w:val="hybridMultilevel"/>
    <w:tmpl w:val="BEE03F1C"/>
    <w:lvl w:ilvl="0" w:tplc="36E45372">
      <w:start w:val="1"/>
      <w:numFmt w:val="decimal"/>
      <w:lvlText w:val="%1."/>
      <w:lvlJc w:val="left"/>
      <w:pPr>
        <w:ind w:left="720" w:hanging="360"/>
      </w:pPr>
    </w:lvl>
    <w:lvl w:ilvl="1" w:tplc="92321AEC">
      <w:start w:val="1"/>
      <w:numFmt w:val="decimal"/>
      <w:lvlText w:val="%2."/>
      <w:lvlJc w:val="left"/>
      <w:pPr>
        <w:ind w:left="1440" w:hanging="360"/>
      </w:pPr>
    </w:lvl>
    <w:lvl w:ilvl="2" w:tplc="4862425C" w:tentative="1">
      <w:start w:val="1"/>
      <w:numFmt w:val="lowerRoman"/>
      <w:lvlText w:val="%3."/>
      <w:lvlJc w:val="right"/>
      <w:pPr>
        <w:ind w:left="2160" w:hanging="180"/>
      </w:pPr>
    </w:lvl>
    <w:lvl w:ilvl="3" w:tplc="183AB926" w:tentative="1">
      <w:start w:val="1"/>
      <w:numFmt w:val="decimal"/>
      <w:lvlText w:val="%4."/>
      <w:lvlJc w:val="left"/>
      <w:pPr>
        <w:ind w:left="2880" w:hanging="360"/>
      </w:pPr>
    </w:lvl>
    <w:lvl w:ilvl="4" w:tplc="98F0C632" w:tentative="1">
      <w:start w:val="1"/>
      <w:numFmt w:val="lowerLetter"/>
      <w:lvlText w:val="%5."/>
      <w:lvlJc w:val="left"/>
      <w:pPr>
        <w:ind w:left="3600" w:hanging="360"/>
      </w:pPr>
    </w:lvl>
    <w:lvl w:ilvl="5" w:tplc="F15E5C9E" w:tentative="1">
      <w:start w:val="1"/>
      <w:numFmt w:val="lowerRoman"/>
      <w:lvlText w:val="%6."/>
      <w:lvlJc w:val="right"/>
      <w:pPr>
        <w:ind w:left="4320" w:hanging="180"/>
      </w:pPr>
    </w:lvl>
    <w:lvl w:ilvl="6" w:tplc="ABF2D626" w:tentative="1">
      <w:start w:val="1"/>
      <w:numFmt w:val="decimal"/>
      <w:lvlText w:val="%7."/>
      <w:lvlJc w:val="left"/>
      <w:pPr>
        <w:ind w:left="5040" w:hanging="360"/>
      </w:pPr>
    </w:lvl>
    <w:lvl w:ilvl="7" w:tplc="1BAAB2AC" w:tentative="1">
      <w:start w:val="1"/>
      <w:numFmt w:val="lowerLetter"/>
      <w:lvlText w:val="%8."/>
      <w:lvlJc w:val="left"/>
      <w:pPr>
        <w:ind w:left="5760" w:hanging="360"/>
      </w:pPr>
    </w:lvl>
    <w:lvl w:ilvl="8" w:tplc="08064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9535407"/>
    <w:multiLevelType w:val="hybridMultilevel"/>
    <w:tmpl w:val="C3E48996"/>
    <w:lvl w:ilvl="0" w:tplc="FF10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78A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47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AB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EE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05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648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0D5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84E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0F06E3"/>
    <w:multiLevelType w:val="hybridMultilevel"/>
    <w:tmpl w:val="B9DCD78E"/>
    <w:lvl w:ilvl="0" w:tplc="4D506212">
      <w:start w:val="1"/>
      <w:numFmt w:val="decimal"/>
      <w:lvlText w:val="%1."/>
      <w:lvlJc w:val="left"/>
      <w:pPr>
        <w:ind w:left="372" w:hanging="360"/>
      </w:pPr>
    </w:lvl>
    <w:lvl w:ilvl="1" w:tplc="E8BAB9A0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2" w:tplc="A58C7E1E">
      <w:start w:val="1"/>
      <w:numFmt w:val="lowerRoman"/>
      <w:lvlText w:val="%3."/>
      <w:lvlJc w:val="right"/>
      <w:pPr>
        <w:ind w:left="1812" w:hanging="180"/>
      </w:pPr>
    </w:lvl>
    <w:lvl w:ilvl="3" w:tplc="C1987EBE">
      <w:start w:val="1"/>
      <w:numFmt w:val="decimal"/>
      <w:lvlText w:val="%4."/>
      <w:lvlJc w:val="left"/>
      <w:pPr>
        <w:ind w:left="2532" w:hanging="360"/>
      </w:pPr>
    </w:lvl>
    <w:lvl w:ilvl="4" w:tplc="9C42F8FC">
      <w:start w:val="1"/>
      <w:numFmt w:val="lowerLetter"/>
      <w:lvlText w:val="%5."/>
      <w:lvlJc w:val="left"/>
      <w:pPr>
        <w:ind w:left="3252" w:hanging="360"/>
      </w:pPr>
    </w:lvl>
    <w:lvl w:ilvl="5" w:tplc="A7C83B92">
      <w:start w:val="1"/>
      <w:numFmt w:val="lowerRoman"/>
      <w:lvlText w:val="%6."/>
      <w:lvlJc w:val="right"/>
      <w:pPr>
        <w:ind w:left="3972" w:hanging="180"/>
      </w:pPr>
    </w:lvl>
    <w:lvl w:ilvl="6" w:tplc="BCAA55FE">
      <w:start w:val="1"/>
      <w:numFmt w:val="decimal"/>
      <w:lvlText w:val="%7."/>
      <w:lvlJc w:val="left"/>
      <w:pPr>
        <w:ind w:left="4692" w:hanging="360"/>
      </w:pPr>
    </w:lvl>
    <w:lvl w:ilvl="7" w:tplc="6010A48A">
      <w:start w:val="1"/>
      <w:numFmt w:val="lowerLetter"/>
      <w:lvlText w:val="%8."/>
      <w:lvlJc w:val="left"/>
      <w:pPr>
        <w:ind w:left="5412" w:hanging="360"/>
      </w:pPr>
    </w:lvl>
    <w:lvl w:ilvl="8" w:tplc="EB7224E8">
      <w:start w:val="1"/>
      <w:numFmt w:val="lowerRoman"/>
      <w:lvlText w:val="%9."/>
      <w:lvlJc w:val="right"/>
      <w:pPr>
        <w:ind w:left="6132" w:hanging="180"/>
      </w:pPr>
    </w:lvl>
  </w:abstractNum>
  <w:abstractNum w:abstractNumId="94" w15:restartNumberingAfterBreak="0">
    <w:nsid w:val="6A9B0C63"/>
    <w:multiLevelType w:val="hybridMultilevel"/>
    <w:tmpl w:val="EA205DD6"/>
    <w:lvl w:ilvl="0" w:tplc="0C4054E0">
      <w:start w:val="1"/>
      <w:numFmt w:val="decimal"/>
      <w:lvlText w:val="%1."/>
      <w:lvlJc w:val="left"/>
      <w:pPr>
        <w:ind w:left="720" w:hanging="360"/>
      </w:pPr>
    </w:lvl>
    <w:lvl w:ilvl="1" w:tplc="70A4AA26" w:tentative="1">
      <w:start w:val="1"/>
      <w:numFmt w:val="lowerLetter"/>
      <w:lvlText w:val="%2."/>
      <w:lvlJc w:val="left"/>
      <w:pPr>
        <w:ind w:left="1440" w:hanging="360"/>
      </w:pPr>
    </w:lvl>
    <w:lvl w:ilvl="2" w:tplc="1A207E58" w:tentative="1">
      <w:start w:val="1"/>
      <w:numFmt w:val="lowerRoman"/>
      <w:lvlText w:val="%3."/>
      <w:lvlJc w:val="right"/>
      <w:pPr>
        <w:ind w:left="2160" w:hanging="180"/>
      </w:pPr>
    </w:lvl>
    <w:lvl w:ilvl="3" w:tplc="998E7DE0" w:tentative="1">
      <w:start w:val="1"/>
      <w:numFmt w:val="decimal"/>
      <w:lvlText w:val="%4."/>
      <w:lvlJc w:val="left"/>
      <w:pPr>
        <w:ind w:left="2880" w:hanging="360"/>
      </w:pPr>
    </w:lvl>
    <w:lvl w:ilvl="4" w:tplc="851CED4C" w:tentative="1">
      <w:start w:val="1"/>
      <w:numFmt w:val="lowerLetter"/>
      <w:lvlText w:val="%5."/>
      <w:lvlJc w:val="left"/>
      <w:pPr>
        <w:ind w:left="3600" w:hanging="360"/>
      </w:pPr>
    </w:lvl>
    <w:lvl w:ilvl="5" w:tplc="24A678CC" w:tentative="1">
      <w:start w:val="1"/>
      <w:numFmt w:val="lowerRoman"/>
      <w:lvlText w:val="%6."/>
      <w:lvlJc w:val="right"/>
      <w:pPr>
        <w:ind w:left="4320" w:hanging="180"/>
      </w:pPr>
    </w:lvl>
    <w:lvl w:ilvl="6" w:tplc="CE3696E4" w:tentative="1">
      <w:start w:val="1"/>
      <w:numFmt w:val="decimal"/>
      <w:lvlText w:val="%7."/>
      <w:lvlJc w:val="left"/>
      <w:pPr>
        <w:ind w:left="5040" w:hanging="360"/>
      </w:pPr>
    </w:lvl>
    <w:lvl w:ilvl="7" w:tplc="0F7C6FD4" w:tentative="1">
      <w:start w:val="1"/>
      <w:numFmt w:val="lowerLetter"/>
      <w:lvlText w:val="%8."/>
      <w:lvlJc w:val="left"/>
      <w:pPr>
        <w:ind w:left="5760" w:hanging="360"/>
      </w:pPr>
    </w:lvl>
    <w:lvl w:ilvl="8" w:tplc="8C343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B325D4"/>
    <w:multiLevelType w:val="hybridMultilevel"/>
    <w:tmpl w:val="C8806710"/>
    <w:lvl w:ilvl="0" w:tplc="8DCC4C72">
      <w:start w:val="1"/>
      <w:numFmt w:val="decimal"/>
      <w:lvlText w:val="%1."/>
      <w:lvlJc w:val="left"/>
      <w:pPr>
        <w:ind w:left="1092" w:hanging="360"/>
      </w:pPr>
    </w:lvl>
    <w:lvl w:ilvl="1" w:tplc="49B2C362" w:tentative="1">
      <w:start w:val="1"/>
      <w:numFmt w:val="lowerLetter"/>
      <w:lvlText w:val="%2."/>
      <w:lvlJc w:val="left"/>
      <w:pPr>
        <w:ind w:left="1440" w:hanging="360"/>
      </w:pPr>
    </w:lvl>
    <w:lvl w:ilvl="2" w:tplc="1A32572E" w:tentative="1">
      <w:start w:val="1"/>
      <w:numFmt w:val="lowerRoman"/>
      <w:lvlText w:val="%3."/>
      <w:lvlJc w:val="right"/>
      <w:pPr>
        <w:ind w:left="2160" w:hanging="180"/>
      </w:pPr>
    </w:lvl>
    <w:lvl w:ilvl="3" w:tplc="DE34E9EC" w:tentative="1">
      <w:start w:val="1"/>
      <w:numFmt w:val="decimal"/>
      <w:lvlText w:val="%4."/>
      <w:lvlJc w:val="left"/>
      <w:pPr>
        <w:ind w:left="2880" w:hanging="360"/>
      </w:pPr>
    </w:lvl>
    <w:lvl w:ilvl="4" w:tplc="A8F2C44A" w:tentative="1">
      <w:start w:val="1"/>
      <w:numFmt w:val="lowerLetter"/>
      <w:lvlText w:val="%5."/>
      <w:lvlJc w:val="left"/>
      <w:pPr>
        <w:ind w:left="3600" w:hanging="360"/>
      </w:pPr>
    </w:lvl>
    <w:lvl w:ilvl="5" w:tplc="FAEA7920" w:tentative="1">
      <w:start w:val="1"/>
      <w:numFmt w:val="lowerRoman"/>
      <w:lvlText w:val="%6."/>
      <w:lvlJc w:val="right"/>
      <w:pPr>
        <w:ind w:left="4320" w:hanging="180"/>
      </w:pPr>
    </w:lvl>
    <w:lvl w:ilvl="6" w:tplc="676AEAD6" w:tentative="1">
      <w:start w:val="1"/>
      <w:numFmt w:val="decimal"/>
      <w:lvlText w:val="%7."/>
      <w:lvlJc w:val="left"/>
      <w:pPr>
        <w:ind w:left="5040" w:hanging="360"/>
      </w:pPr>
    </w:lvl>
    <w:lvl w:ilvl="7" w:tplc="D2B852D2" w:tentative="1">
      <w:start w:val="1"/>
      <w:numFmt w:val="lowerLetter"/>
      <w:lvlText w:val="%8."/>
      <w:lvlJc w:val="left"/>
      <w:pPr>
        <w:ind w:left="5760" w:hanging="360"/>
      </w:pPr>
    </w:lvl>
    <w:lvl w:ilvl="8" w:tplc="B106B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2701C7"/>
    <w:multiLevelType w:val="hybridMultilevel"/>
    <w:tmpl w:val="BADE50C2"/>
    <w:lvl w:ilvl="0" w:tplc="BA98DB3C">
      <w:start w:val="1"/>
      <w:numFmt w:val="decimal"/>
      <w:lvlText w:val="%1."/>
      <w:lvlJc w:val="left"/>
      <w:pPr>
        <w:ind w:left="720" w:hanging="360"/>
      </w:pPr>
    </w:lvl>
    <w:lvl w:ilvl="1" w:tplc="44FC08F0" w:tentative="1">
      <w:start w:val="1"/>
      <w:numFmt w:val="lowerLetter"/>
      <w:lvlText w:val="%2."/>
      <w:lvlJc w:val="left"/>
      <w:pPr>
        <w:ind w:left="1440" w:hanging="360"/>
      </w:pPr>
    </w:lvl>
    <w:lvl w:ilvl="2" w:tplc="46244360" w:tentative="1">
      <w:start w:val="1"/>
      <w:numFmt w:val="lowerRoman"/>
      <w:lvlText w:val="%3."/>
      <w:lvlJc w:val="right"/>
      <w:pPr>
        <w:ind w:left="2160" w:hanging="180"/>
      </w:pPr>
    </w:lvl>
    <w:lvl w:ilvl="3" w:tplc="2BD02CFA" w:tentative="1">
      <w:start w:val="1"/>
      <w:numFmt w:val="decimal"/>
      <w:lvlText w:val="%4."/>
      <w:lvlJc w:val="left"/>
      <w:pPr>
        <w:ind w:left="2880" w:hanging="360"/>
      </w:pPr>
    </w:lvl>
    <w:lvl w:ilvl="4" w:tplc="FCC01832" w:tentative="1">
      <w:start w:val="1"/>
      <w:numFmt w:val="lowerLetter"/>
      <w:lvlText w:val="%5."/>
      <w:lvlJc w:val="left"/>
      <w:pPr>
        <w:ind w:left="3600" w:hanging="360"/>
      </w:pPr>
    </w:lvl>
    <w:lvl w:ilvl="5" w:tplc="BDA85C20" w:tentative="1">
      <w:start w:val="1"/>
      <w:numFmt w:val="lowerRoman"/>
      <w:lvlText w:val="%6."/>
      <w:lvlJc w:val="right"/>
      <w:pPr>
        <w:ind w:left="4320" w:hanging="180"/>
      </w:pPr>
    </w:lvl>
    <w:lvl w:ilvl="6" w:tplc="9F24A400" w:tentative="1">
      <w:start w:val="1"/>
      <w:numFmt w:val="decimal"/>
      <w:lvlText w:val="%7."/>
      <w:lvlJc w:val="left"/>
      <w:pPr>
        <w:ind w:left="5040" w:hanging="360"/>
      </w:pPr>
    </w:lvl>
    <w:lvl w:ilvl="7" w:tplc="202827A0" w:tentative="1">
      <w:start w:val="1"/>
      <w:numFmt w:val="lowerLetter"/>
      <w:lvlText w:val="%8."/>
      <w:lvlJc w:val="left"/>
      <w:pPr>
        <w:ind w:left="5760" w:hanging="360"/>
      </w:pPr>
    </w:lvl>
    <w:lvl w:ilvl="8" w:tplc="8DAA17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B77CC4"/>
    <w:multiLevelType w:val="hybridMultilevel"/>
    <w:tmpl w:val="7DA6BB98"/>
    <w:lvl w:ilvl="0" w:tplc="EF02BCB0">
      <w:start w:val="1"/>
      <w:numFmt w:val="decimal"/>
      <w:lvlText w:val="%1."/>
      <w:lvlJc w:val="left"/>
      <w:pPr>
        <w:ind w:left="720" w:hanging="360"/>
      </w:pPr>
    </w:lvl>
    <w:lvl w:ilvl="1" w:tplc="6074C060" w:tentative="1">
      <w:start w:val="1"/>
      <w:numFmt w:val="lowerLetter"/>
      <w:lvlText w:val="%2."/>
      <w:lvlJc w:val="left"/>
      <w:pPr>
        <w:ind w:left="1440" w:hanging="360"/>
      </w:pPr>
    </w:lvl>
    <w:lvl w:ilvl="2" w:tplc="B1F49022" w:tentative="1">
      <w:start w:val="1"/>
      <w:numFmt w:val="lowerRoman"/>
      <w:lvlText w:val="%3."/>
      <w:lvlJc w:val="right"/>
      <w:pPr>
        <w:ind w:left="2160" w:hanging="180"/>
      </w:pPr>
    </w:lvl>
    <w:lvl w:ilvl="3" w:tplc="D474E714" w:tentative="1">
      <w:start w:val="1"/>
      <w:numFmt w:val="decimal"/>
      <w:lvlText w:val="%4."/>
      <w:lvlJc w:val="left"/>
      <w:pPr>
        <w:ind w:left="2880" w:hanging="360"/>
      </w:pPr>
    </w:lvl>
    <w:lvl w:ilvl="4" w:tplc="AE44D550" w:tentative="1">
      <w:start w:val="1"/>
      <w:numFmt w:val="lowerLetter"/>
      <w:lvlText w:val="%5."/>
      <w:lvlJc w:val="left"/>
      <w:pPr>
        <w:ind w:left="3600" w:hanging="360"/>
      </w:pPr>
    </w:lvl>
    <w:lvl w:ilvl="5" w:tplc="D486B1CE" w:tentative="1">
      <w:start w:val="1"/>
      <w:numFmt w:val="lowerRoman"/>
      <w:lvlText w:val="%6."/>
      <w:lvlJc w:val="right"/>
      <w:pPr>
        <w:ind w:left="4320" w:hanging="180"/>
      </w:pPr>
    </w:lvl>
    <w:lvl w:ilvl="6" w:tplc="D5D6F6B4" w:tentative="1">
      <w:start w:val="1"/>
      <w:numFmt w:val="decimal"/>
      <w:lvlText w:val="%7."/>
      <w:lvlJc w:val="left"/>
      <w:pPr>
        <w:ind w:left="5040" w:hanging="360"/>
      </w:pPr>
    </w:lvl>
    <w:lvl w:ilvl="7" w:tplc="F4BA4192" w:tentative="1">
      <w:start w:val="1"/>
      <w:numFmt w:val="lowerLetter"/>
      <w:lvlText w:val="%8."/>
      <w:lvlJc w:val="left"/>
      <w:pPr>
        <w:ind w:left="5760" w:hanging="360"/>
      </w:pPr>
    </w:lvl>
    <w:lvl w:ilvl="8" w:tplc="DACA3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5053DF"/>
    <w:multiLevelType w:val="hybridMultilevel"/>
    <w:tmpl w:val="929C1884"/>
    <w:lvl w:ilvl="0" w:tplc="73C8395E">
      <w:start w:val="1"/>
      <w:numFmt w:val="decimal"/>
      <w:lvlText w:val="%1."/>
      <w:lvlJc w:val="left"/>
      <w:pPr>
        <w:ind w:left="720" w:hanging="360"/>
      </w:pPr>
    </w:lvl>
    <w:lvl w:ilvl="1" w:tplc="587E6714">
      <w:start w:val="1"/>
      <w:numFmt w:val="lowerLetter"/>
      <w:lvlText w:val="%2."/>
      <w:lvlJc w:val="left"/>
      <w:pPr>
        <w:ind w:left="1440" w:hanging="360"/>
      </w:pPr>
    </w:lvl>
    <w:lvl w:ilvl="2" w:tplc="06E4C836" w:tentative="1">
      <w:start w:val="1"/>
      <w:numFmt w:val="lowerRoman"/>
      <w:lvlText w:val="%3."/>
      <w:lvlJc w:val="right"/>
      <w:pPr>
        <w:ind w:left="2160" w:hanging="180"/>
      </w:pPr>
    </w:lvl>
    <w:lvl w:ilvl="3" w:tplc="791A7CB0" w:tentative="1">
      <w:start w:val="1"/>
      <w:numFmt w:val="decimal"/>
      <w:lvlText w:val="%4."/>
      <w:lvlJc w:val="left"/>
      <w:pPr>
        <w:ind w:left="2880" w:hanging="360"/>
      </w:pPr>
    </w:lvl>
    <w:lvl w:ilvl="4" w:tplc="C7C67C90" w:tentative="1">
      <w:start w:val="1"/>
      <w:numFmt w:val="lowerLetter"/>
      <w:lvlText w:val="%5."/>
      <w:lvlJc w:val="left"/>
      <w:pPr>
        <w:ind w:left="3600" w:hanging="360"/>
      </w:pPr>
    </w:lvl>
    <w:lvl w:ilvl="5" w:tplc="4126C488" w:tentative="1">
      <w:start w:val="1"/>
      <w:numFmt w:val="lowerRoman"/>
      <w:lvlText w:val="%6."/>
      <w:lvlJc w:val="right"/>
      <w:pPr>
        <w:ind w:left="4320" w:hanging="180"/>
      </w:pPr>
    </w:lvl>
    <w:lvl w:ilvl="6" w:tplc="3F3C3D88" w:tentative="1">
      <w:start w:val="1"/>
      <w:numFmt w:val="decimal"/>
      <w:lvlText w:val="%7."/>
      <w:lvlJc w:val="left"/>
      <w:pPr>
        <w:ind w:left="5040" w:hanging="360"/>
      </w:pPr>
    </w:lvl>
    <w:lvl w:ilvl="7" w:tplc="1C94A2A6" w:tentative="1">
      <w:start w:val="1"/>
      <w:numFmt w:val="lowerLetter"/>
      <w:lvlText w:val="%8."/>
      <w:lvlJc w:val="left"/>
      <w:pPr>
        <w:ind w:left="5760" w:hanging="360"/>
      </w:pPr>
    </w:lvl>
    <w:lvl w:ilvl="8" w:tplc="26EA4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12070A"/>
    <w:multiLevelType w:val="hybridMultilevel"/>
    <w:tmpl w:val="F09C262A"/>
    <w:lvl w:ilvl="0" w:tplc="6882D102">
      <w:start w:val="1"/>
      <w:numFmt w:val="decimal"/>
      <w:lvlText w:val="%1."/>
      <w:lvlJc w:val="left"/>
      <w:pPr>
        <w:ind w:left="372" w:hanging="360"/>
      </w:pPr>
    </w:lvl>
    <w:lvl w:ilvl="1" w:tplc="D8CEE59A">
      <w:start w:val="1"/>
      <w:numFmt w:val="decimal"/>
      <w:lvlText w:val="%2."/>
      <w:lvlJc w:val="left"/>
      <w:pPr>
        <w:ind w:left="1092" w:hanging="360"/>
      </w:pPr>
    </w:lvl>
    <w:lvl w:ilvl="2" w:tplc="04B03F6E">
      <w:start w:val="1"/>
      <w:numFmt w:val="lowerRoman"/>
      <w:lvlText w:val="%3."/>
      <w:lvlJc w:val="right"/>
      <w:pPr>
        <w:ind w:left="1812" w:hanging="180"/>
      </w:pPr>
    </w:lvl>
    <w:lvl w:ilvl="3" w:tplc="D4789464">
      <w:start w:val="1"/>
      <w:numFmt w:val="decimal"/>
      <w:lvlText w:val="%4."/>
      <w:lvlJc w:val="left"/>
      <w:pPr>
        <w:ind w:left="2532" w:hanging="360"/>
      </w:pPr>
    </w:lvl>
    <w:lvl w:ilvl="4" w:tplc="6AFE1AF4">
      <w:start w:val="1"/>
      <w:numFmt w:val="lowerLetter"/>
      <w:lvlText w:val="%5."/>
      <w:lvlJc w:val="left"/>
      <w:pPr>
        <w:ind w:left="3252" w:hanging="360"/>
      </w:pPr>
    </w:lvl>
    <w:lvl w:ilvl="5" w:tplc="7E2CD98C">
      <w:start w:val="1"/>
      <w:numFmt w:val="lowerRoman"/>
      <w:lvlText w:val="%6."/>
      <w:lvlJc w:val="right"/>
      <w:pPr>
        <w:ind w:left="3972" w:hanging="180"/>
      </w:pPr>
    </w:lvl>
    <w:lvl w:ilvl="6" w:tplc="49769B72">
      <w:start w:val="1"/>
      <w:numFmt w:val="decimal"/>
      <w:lvlText w:val="%7."/>
      <w:lvlJc w:val="left"/>
      <w:pPr>
        <w:ind w:left="4692" w:hanging="360"/>
      </w:pPr>
    </w:lvl>
    <w:lvl w:ilvl="7" w:tplc="05F60854">
      <w:start w:val="1"/>
      <w:numFmt w:val="lowerLetter"/>
      <w:lvlText w:val="%8."/>
      <w:lvlJc w:val="left"/>
      <w:pPr>
        <w:ind w:left="5412" w:hanging="360"/>
      </w:pPr>
    </w:lvl>
    <w:lvl w:ilvl="8" w:tplc="F35490F0">
      <w:start w:val="1"/>
      <w:numFmt w:val="lowerRoman"/>
      <w:lvlText w:val="%9."/>
      <w:lvlJc w:val="right"/>
      <w:pPr>
        <w:ind w:left="6132" w:hanging="180"/>
      </w:pPr>
    </w:lvl>
  </w:abstractNum>
  <w:abstractNum w:abstractNumId="100" w15:restartNumberingAfterBreak="0">
    <w:nsid w:val="6F927472"/>
    <w:multiLevelType w:val="hybridMultilevel"/>
    <w:tmpl w:val="00121578"/>
    <w:lvl w:ilvl="0" w:tplc="92926DC4">
      <w:start w:val="1"/>
      <w:numFmt w:val="decimal"/>
      <w:lvlText w:val="%1."/>
      <w:lvlJc w:val="left"/>
      <w:pPr>
        <w:ind w:left="720" w:hanging="360"/>
      </w:pPr>
    </w:lvl>
    <w:lvl w:ilvl="1" w:tplc="539044DA" w:tentative="1">
      <w:start w:val="1"/>
      <w:numFmt w:val="lowerLetter"/>
      <w:lvlText w:val="%2."/>
      <w:lvlJc w:val="left"/>
      <w:pPr>
        <w:ind w:left="1440" w:hanging="360"/>
      </w:pPr>
    </w:lvl>
    <w:lvl w:ilvl="2" w:tplc="B8E81046" w:tentative="1">
      <w:start w:val="1"/>
      <w:numFmt w:val="lowerRoman"/>
      <w:lvlText w:val="%3."/>
      <w:lvlJc w:val="right"/>
      <w:pPr>
        <w:ind w:left="2160" w:hanging="180"/>
      </w:pPr>
    </w:lvl>
    <w:lvl w:ilvl="3" w:tplc="C756BAD8" w:tentative="1">
      <w:start w:val="1"/>
      <w:numFmt w:val="decimal"/>
      <w:lvlText w:val="%4."/>
      <w:lvlJc w:val="left"/>
      <w:pPr>
        <w:ind w:left="2880" w:hanging="360"/>
      </w:pPr>
    </w:lvl>
    <w:lvl w:ilvl="4" w:tplc="86BC784C" w:tentative="1">
      <w:start w:val="1"/>
      <w:numFmt w:val="lowerLetter"/>
      <w:lvlText w:val="%5."/>
      <w:lvlJc w:val="left"/>
      <w:pPr>
        <w:ind w:left="3600" w:hanging="360"/>
      </w:pPr>
    </w:lvl>
    <w:lvl w:ilvl="5" w:tplc="918AF686" w:tentative="1">
      <w:start w:val="1"/>
      <w:numFmt w:val="lowerRoman"/>
      <w:lvlText w:val="%6."/>
      <w:lvlJc w:val="right"/>
      <w:pPr>
        <w:ind w:left="4320" w:hanging="180"/>
      </w:pPr>
    </w:lvl>
    <w:lvl w:ilvl="6" w:tplc="0AA6DF4C" w:tentative="1">
      <w:start w:val="1"/>
      <w:numFmt w:val="decimal"/>
      <w:lvlText w:val="%7."/>
      <w:lvlJc w:val="left"/>
      <w:pPr>
        <w:ind w:left="5040" w:hanging="360"/>
      </w:pPr>
    </w:lvl>
    <w:lvl w:ilvl="7" w:tplc="E5324370" w:tentative="1">
      <w:start w:val="1"/>
      <w:numFmt w:val="lowerLetter"/>
      <w:lvlText w:val="%8."/>
      <w:lvlJc w:val="left"/>
      <w:pPr>
        <w:ind w:left="5760" w:hanging="360"/>
      </w:pPr>
    </w:lvl>
    <w:lvl w:ilvl="8" w:tplc="82A6C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581F9A"/>
    <w:multiLevelType w:val="hybridMultilevel"/>
    <w:tmpl w:val="F57E686E"/>
    <w:lvl w:ilvl="0" w:tplc="B04A9004">
      <w:start w:val="1"/>
      <w:numFmt w:val="decimal"/>
      <w:lvlText w:val="%1."/>
      <w:lvlJc w:val="left"/>
      <w:pPr>
        <w:ind w:left="1080" w:hanging="360"/>
      </w:pPr>
    </w:lvl>
    <w:lvl w:ilvl="1" w:tplc="6268A786">
      <w:start w:val="1"/>
      <w:numFmt w:val="lowerLetter"/>
      <w:lvlText w:val="%2."/>
      <w:lvlJc w:val="left"/>
      <w:pPr>
        <w:ind w:left="1800" w:hanging="360"/>
      </w:pPr>
    </w:lvl>
    <w:lvl w:ilvl="2" w:tplc="6C40307E" w:tentative="1">
      <w:start w:val="1"/>
      <w:numFmt w:val="lowerRoman"/>
      <w:lvlText w:val="%3."/>
      <w:lvlJc w:val="right"/>
      <w:pPr>
        <w:ind w:left="2520" w:hanging="180"/>
      </w:pPr>
    </w:lvl>
    <w:lvl w:ilvl="3" w:tplc="9A3C7962" w:tentative="1">
      <w:start w:val="1"/>
      <w:numFmt w:val="decimal"/>
      <w:lvlText w:val="%4."/>
      <w:lvlJc w:val="left"/>
      <w:pPr>
        <w:ind w:left="3240" w:hanging="360"/>
      </w:pPr>
    </w:lvl>
    <w:lvl w:ilvl="4" w:tplc="1F6CF1AC" w:tentative="1">
      <w:start w:val="1"/>
      <w:numFmt w:val="lowerLetter"/>
      <w:lvlText w:val="%5."/>
      <w:lvlJc w:val="left"/>
      <w:pPr>
        <w:ind w:left="3960" w:hanging="360"/>
      </w:pPr>
    </w:lvl>
    <w:lvl w:ilvl="5" w:tplc="DE9A5C02" w:tentative="1">
      <w:start w:val="1"/>
      <w:numFmt w:val="lowerRoman"/>
      <w:lvlText w:val="%6."/>
      <w:lvlJc w:val="right"/>
      <w:pPr>
        <w:ind w:left="4680" w:hanging="180"/>
      </w:pPr>
    </w:lvl>
    <w:lvl w:ilvl="6" w:tplc="20F6C346" w:tentative="1">
      <w:start w:val="1"/>
      <w:numFmt w:val="decimal"/>
      <w:lvlText w:val="%7."/>
      <w:lvlJc w:val="left"/>
      <w:pPr>
        <w:ind w:left="5400" w:hanging="360"/>
      </w:pPr>
    </w:lvl>
    <w:lvl w:ilvl="7" w:tplc="EDE61848" w:tentative="1">
      <w:start w:val="1"/>
      <w:numFmt w:val="lowerLetter"/>
      <w:lvlText w:val="%8."/>
      <w:lvlJc w:val="left"/>
      <w:pPr>
        <w:ind w:left="6120" w:hanging="360"/>
      </w:pPr>
    </w:lvl>
    <w:lvl w:ilvl="8" w:tplc="D28244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2113C39"/>
    <w:multiLevelType w:val="multilevel"/>
    <w:tmpl w:val="A02E932A"/>
    <w:numStyleLink w:val="BulletsAgency"/>
  </w:abstractNum>
  <w:abstractNum w:abstractNumId="103" w15:restartNumberingAfterBreak="0">
    <w:nsid w:val="72CD70D6"/>
    <w:multiLevelType w:val="hybridMultilevel"/>
    <w:tmpl w:val="3AAC5DF8"/>
    <w:lvl w:ilvl="0" w:tplc="7324D00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7EC2C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7C32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0AC7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2CE995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BEB3D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6245A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574CA0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A3001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54108C1"/>
    <w:multiLevelType w:val="hybridMultilevel"/>
    <w:tmpl w:val="0D1C692C"/>
    <w:lvl w:ilvl="0" w:tplc="C6CC3584">
      <w:start w:val="1"/>
      <w:numFmt w:val="decimal"/>
      <w:lvlText w:val="%1."/>
      <w:lvlJc w:val="left"/>
      <w:pPr>
        <w:ind w:left="1092" w:hanging="360"/>
      </w:pPr>
    </w:lvl>
    <w:lvl w:ilvl="1" w:tplc="8CF8B086" w:tentative="1">
      <w:start w:val="1"/>
      <w:numFmt w:val="lowerLetter"/>
      <w:lvlText w:val="%2."/>
      <w:lvlJc w:val="left"/>
      <w:pPr>
        <w:ind w:left="1440" w:hanging="360"/>
      </w:pPr>
    </w:lvl>
    <w:lvl w:ilvl="2" w:tplc="89005D86" w:tentative="1">
      <w:start w:val="1"/>
      <w:numFmt w:val="lowerRoman"/>
      <w:lvlText w:val="%3."/>
      <w:lvlJc w:val="right"/>
      <w:pPr>
        <w:ind w:left="2160" w:hanging="180"/>
      </w:pPr>
    </w:lvl>
    <w:lvl w:ilvl="3" w:tplc="55A65A88" w:tentative="1">
      <w:start w:val="1"/>
      <w:numFmt w:val="decimal"/>
      <w:lvlText w:val="%4."/>
      <w:lvlJc w:val="left"/>
      <w:pPr>
        <w:ind w:left="2880" w:hanging="360"/>
      </w:pPr>
    </w:lvl>
    <w:lvl w:ilvl="4" w:tplc="678A7642" w:tentative="1">
      <w:start w:val="1"/>
      <w:numFmt w:val="lowerLetter"/>
      <w:lvlText w:val="%5."/>
      <w:lvlJc w:val="left"/>
      <w:pPr>
        <w:ind w:left="3600" w:hanging="360"/>
      </w:pPr>
    </w:lvl>
    <w:lvl w:ilvl="5" w:tplc="28B64AF6" w:tentative="1">
      <w:start w:val="1"/>
      <w:numFmt w:val="lowerRoman"/>
      <w:lvlText w:val="%6."/>
      <w:lvlJc w:val="right"/>
      <w:pPr>
        <w:ind w:left="4320" w:hanging="180"/>
      </w:pPr>
    </w:lvl>
    <w:lvl w:ilvl="6" w:tplc="47FCE0F4" w:tentative="1">
      <w:start w:val="1"/>
      <w:numFmt w:val="decimal"/>
      <w:lvlText w:val="%7."/>
      <w:lvlJc w:val="left"/>
      <w:pPr>
        <w:ind w:left="5040" w:hanging="360"/>
      </w:pPr>
    </w:lvl>
    <w:lvl w:ilvl="7" w:tplc="7E16776C" w:tentative="1">
      <w:start w:val="1"/>
      <w:numFmt w:val="lowerLetter"/>
      <w:lvlText w:val="%8."/>
      <w:lvlJc w:val="left"/>
      <w:pPr>
        <w:ind w:left="5760" w:hanging="360"/>
      </w:pPr>
    </w:lvl>
    <w:lvl w:ilvl="8" w:tplc="DD5CA1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5C7334B"/>
    <w:multiLevelType w:val="hybridMultilevel"/>
    <w:tmpl w:val="0F0ECC80"/>
    <w:lvl w:ilvl="0" w:tplc="0E2E3E6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52ED84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1448A9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50C9FD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156942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D3265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104C57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6FA9D0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624908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6" w15:restartNumberingAfterBreak="0">
    <w:nsid w:val="76D51CB0"/>
    <w:multiLevelType w:val="hybridMultilevel"/>
    <w:tmpl w:val="62642BDE"/>
    <w:lvl w:ilvl="0" w:tplc="E2A47074">
      <w:start w:val="1"/>
      <w:numFmt w:val="decimal"/>
      <w:lvlText w:val="%1."/>
      <w:lvlJc w:val="left"/>
      <w:pPr>
        <w:ind w:left="501" w:hanging="360"/>
      </w:pPr>
    </w:lvl>
    <w:lvl w:ilvl="1" w:tplc="6F662A38">
      <w:start w:val="1"/>
      <w:numFmt w:val="lowerLetter"/>
      <w:lvlText w:val="%2."/>
      <w:lvlJc w:val="left"/>
      <w:pPr>
        <w:ind w:left="1440" w:hanging="360"/>
      </w:pPr>
    </w:lvl>
    <w:lvl w:ilvl="2" w:tplc="24D0844A" w:tentative="1">
      <w:start w:val="1"/>
      <w:numFmt w:val="lowerRoman"/>
      <w:lvlText w:val="%3."/>
      <w:lvlJc w:val="right"/>
      <w:pPr>
        <w:ind w:left="2160" w:hanging="180"/>
      </w:pPr>
    </w:lvl>
    <w:lvl w:ilvl="3" w:tplc="98601A86" w:tentative="1">
      <w:start w:val="1"/>
      <w:numFmt w:val="decimal"/>
      <w:lvlText w:val="%4."/>
      <w:lvlJc w:val="left"/>
      <w:pPr>
        <w:ind w:left="2880" w:hanging="360"/>
      </w:pPr>
    </w:lvl>
    <w:lvl w:ilvl="4" w:tplc="E132DC90" w:tentative="1">
      <w:start w:val="1"/>
      <w:numFmt w:val="lowerLetter"/>
      <w:lvlText w:val="%5."/>
      <w:lvlJc w:val="left"/>
      <w:pPr>
        <w:ind w:left="3600" w:hanging="360"/>
      </w:pPr>
    </w:lvl>
    <w:lvl w:ilvl="5" w:tplc="3000EDAC" w:tentative="1">
      <w:start w:val="1"/>
      <w:numFmt w:val="lowerRoman"/>
      <w:lvlText w:val="%6."/>
      <w:lvlJc w:val="right"/>
      <w:pPr>
        <w:ind w:left="4320" w:hanging="180"/>
      </w:pPr>
    </w:lvl>
    <w:lvl w:ilvl="6" w:tplc="7C3A3CE0" w:tentative="1">
      <w:start w:val="1"/>
      <w:numFmt w:val="decimal"/>
      <w:lvlText w:val="%7."/>
      <w:lvlJc w:val="left"/>
      <w:pPr>
        <w:ind w:left="5040" w:hanging="360"/>
      </w:pPr>
    </w:lvl>
    <w:lvl w:ilvl="7" w:tplc="DCA8963A" w:tentative="1">
      <w:start w:val="1"/>
      <w:numFmt w:val="lowerLetter"/>
      <w:lvlText w:val="%8."/>
      <w:lvlJc w:val="left"/>
      <w:pPr>
        <w:ind w:left="5760" w:hanging="360"/>
      </w:pPr>
    </w:lvl>
    <w:lvl w:ilvl="8" w:tplc="C4523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BE0DF3"/>
    <w:multiLevelType w:val="hybridMultilevel"/>
    <w:tmpl w:val="CB1448FC"/>
    <w:lvl w:ilvl="0" w:tplc="0E1C9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C87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487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C5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627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CEF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C6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3C44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D6B6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7C801B7"/>
    <w:multiLevelType w:val="hybridMultilevel"/>
    <w:tmpl w:val="106AFC38"/>
    <w:lvl w:ilvl="0" w:tplc="FF4CB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46B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A0FE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A8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616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E2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61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FC7A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147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9796CE8"/>
    <w:multiLevelType w:val="hybridMultilevel"/>
    <w:tmpl w:val="7C564AD0"/>
    <w:lvl w:ilvl="0" w:tplc="A92C6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A4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205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CF3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E48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0CC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C9D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E6B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E0F1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101464"/>
    <w:multiLevelType w:val="multilevel"/>
    <w:tmpl w:val="6A6407A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suff w:val="space"/>
      <w:lvlText w:val="%1.%2. "/>
      <w:lvlJc w:val="left"/>
      <w:pPr>
        <w:ind w:left="4677" w:firstLine="0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111" w15:restartNumberingAfterBreak="0">
    <w:nsid w:val="7ADF1960"/>
    <w:multiLevelType w:val="hybridMultilevel"/>
    <w:tmpl w:val="783C21AE"/>
    <w:lvl w:ilvl="0" w:tplc="9236C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E3A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52A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803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C8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021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EB2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CA3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040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AF8569D"/>
    <w:multiLevelType w:val="multilevel"/>
    <w:tmpl w:val="A02E932A"/>
    <w:numStyleLink w:val="BulletsAgency"/>
  </w:abstractNum>
  <w:abstractNum w:abstractNumId="113" w15:restartNumberingAfterBreak="0">
    <w:nsid w:val="7C354C01"/>
    <w:multiLevelType w:val="hybridMultilevel"/>
    <w:tmpl w:val="4D6C8726"/>
    <w:lvl w:ilvl="0" w:tplc="5BBE1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FD02DFE" w:tentative="1">
      <w:start w:val="1"/>
      <w:numFmt w:val="lowerLetter"/>
      <w:lvlText w:val="%2."/>
      <w:lvlJc w:val="left"/>
      <w:pPr>
        <w:ind w:left="1440" w:hanging="360"/>
      </w:pPr>
    </w:lvl>
    <w:lvl w:ilvl="2" w:tplc="CF5A451E" w:tentative="1">
      <w:start w:val="1"/>
      <w:numFmt w:val="lowerRoman"/>
      <w:lvlText w:val="%3."/>
      <w:lvlJc w:val="right"/>
      <w:pPr>
        <w:ind w:left="2160" w:hanging="180"/>
      </w:pPr>
    </w:lvl>
    <w:lvl w:ilvl="3" w:tplc="1332E88C" w:tentative="1">
      <w:start w:val="1"/>
      <w:numFmt w:val="decimal"/>
      <w:lvlText w:val="%4."/>
      <w:lvlJc w:val="left"/>
      <w:pPr>
        <w:ind w:left="2880" w:hanging="360"/>
      </w:pPr>
    </w:lvl>
    <w:lvl w:ilvl="4" w:tplc="C10A2E76" w:tentative="1">
      <w:start w:val="1"/>
      <w:numFmt w:val="lowerLetter"/>
      <w:lvlText w:val="%5."/>
      <w:lvlJc w:val="left"/>
      <w:pPr>
        <w:ind w:left="3600" w:hanging="360"/>
      </w:pPr>
    </w:lvl>
    <w:lvl w:ilvl="5" w:tplc="DF5C821E" w:tentative="1">
      <w:start w:val="1"/>
      <w:numFmt w:val="lowerRoman"/>
      <w:lvlText w:val="%6."/>
      <w:lvlJc w:val="right"/>
      <w:pPr>
        <w:ind w:left="4320" w:hanging="180"/>
      </w:pPr>
    </w:lvl>
    <w:lvl w:ilvl="6" w:tplc="626A1734" w:tentative="1">
      <w:start w:val="1"/>
      <w:numFmt w:val="decimal"/>
      <w:lvlText w:val="%7."/>
      <w:lvlJc w:val="left"/>
      <w:pPr>
        <w:ind w:left="5040" w:hanging="360"/>
      </w:pPr>
    </w:lvl>
    <w:lvl w:ilvl="7" w:tplc="A67C8444" w:tentative="1">
      <w:start w:val="1"/>
      <w:numFmt w:val="lowerLetter"/>
      <w:lvlText w:val="%8."/>
      <w:lvlJc w:val="left"/>
      <w:pPr>
        <w:ind w:left="5760" w:hanging="360"/>
      </w:pPr>
    </w:lvl>
    <w:lvl w:ilvl="8" w:tplc="C16E33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15"/>
  </w:num>
  <w:num w:numId="4">
    <w:abstractNumId w:val="8"/>
  </w:num>
  <w:num w:numId="5">
    <w:abstractNumId w:val="74"/>
  </w:num>
  <w:num w:numId="6">
    <w:abstractNumId w:val="109"/>
  </w:num>
  <w:num w:numId="7">
    <w:abstractNumId w:val="67"/>
  </w:num>
  <w:num w:numId="8">
    <w:abstractNumId w:val="1"/>
  </w:num>
  <w:num w:numId="9">
    <w:abstractNumId w:val="63"/>
  </w:num>
  <w:num w:numId="10">
    <w:abstractNumId w:val="65"/>
  </w:num>
  <w:num w:numId="11">
    <w:abstractNumId w:val="66"/>
  </w:num>
  <w:num w:numId="12">
    <w:abstractNumId w:val="21"/>
  </w:num>
  <w:num w:numId="13">
    <w:abstractNumId w:val="111"/>
  </w:num>
  <w:num w:numId="14">
    <w:abstractNumId w:val="108"/>
  </w:num>
  <w:num w:numId="15">
    <w:abstractNumId w:val="45"/>
  </w:num>
  <w:num w:numId="16">
    <w:abstractNumId w:val="107"/>
  </w:num>
  <w:num w:numId="17">
    <w:abstractNumId w:val="10"/>
  </w:num>
  <w:num w:numId="18">
    <w:abstractNumId w:val="71"/>
  </w:num>
  <w:num w:numId="19">
    <w:abstractNumId w:val="38"/>
  </w:num>
  <w:num w:numId="20">
    <w:abstractNumId w:val="13"/>
  </w:num>
  <w:num w:numId="21">
    <w:abstractNumId w:val="81"/>
  </w:num>
  <w:num w:numId="22">
    <w:abstractNumId w:val="82"/>
  </w:num>
  <w:num w:numId="23">
    <w:abstractNumId w:val="85"/>
  </w:num>
  <w:num w:numId="24">
    <w:abstractNumId w:val="98"/>
  </w:num>
  <w:num w:numId="25">
    <w:abstractNumId w:val="72"/>
  </w:num>
  <w:num w:numId="26">
    <w:abstractNumId w:val="70"/>
  </w:num>
  <w:num w:numId="27">
    <w:abstractNumId w:val="99"/>
  </w:num>
  <w:num w:numId="28">
    <w:abstractNumId w:val="47"/>
  </w:num>
  <w:num w:numId="29">
    <w:abstractNumId w:val="31"/>
  </w:num>
  <w:num w:numId="30">
    <w:abstractNumId w:val="95"/>
  </w:num>
  <w:num w:numId="31">
    <w:abstractNumId w:val="113"/>
  </w:num>
  <w:num w:numId="32">
    <w:abstractNumId w:val="27"/>
  </w:num>
  <w:num w:numId="33">
    <w:abstractNumId w:val="97"/>
  </w:num>
  <w:num w:numId="34">
    <w:abstractNumId w:val="53"/>
  </w:num>
  <w:num w:numId="35">
    <w:abstractNumId w:val="73"/>
  </w:num>
  <w:num w:numId="36">
    <w:abstractNumId w:val="37"/>
  </w:num>
  <w:num w:numId="37">
    <w:abstractNumId w:val="20"/>
  </w:num>
  <w:num w:numId="38">
    <w:abstractNumId w:val="100"/>
  </w:num>
  <w:num w:numId="39">
    <w:abstractNumId w:val="44"/>
  </w:num>
  <w:num w:numId="40">
    <w:abstractNumId w:val="92"/>
  </w:num>
  <w:num w:numId="41">
    <w:abstractNumId w:val="89"/>
  </w:num>
  <w:num w:numId="42">
    <w:abstractNumId w:val="54"/>
  </w:num>
  <w:num w:numId="43">
    <w:abstractNumId w:val="9"/>
  </w:num>
  <w:num w:numId="44">
    <w:abstractNumId w:val="106"/>
  </w:num>
  <w:num w:numId="45">
    <w:abstractNumId w:val="94"/>
  </w:num>
  <w:num w:numId="46">
    <w:abstractNumId w:val="22"/>
  </w:num>
  <w:num w:numId="47">
    <w:abstractNumId w:val="79"/>
  </w:num>
  <w:num w:numId="48">
    <w:abstractNumId w:val="2"/>
  </w:num>
  <w:num w:numId="49">
    <w:abstractNumId w:val="18"/>
  </w:num>
  <w:num w:numId="50">
    <w:abstractNumId w:val="103"/>
  </w:num>
  <w:num w:numId="51">
    <w:abstractNumId w:val="28"/>
  </w:num>
  <w:num w:numId="52">
    <w:abstractNumId w:val="7"/>
  </w:num>
  <w:num w:numId="53">
    <w:abstractNumId w:val="48"/>
  </w:num>
  <w:num w:numId="54">
    <w:abstractNumId w:val="11"/>
  </w:num>
  <w:num w:numId="55">
    <w:abstractNumId w:val="0"/>
  </w:num>
  <w:num w:numId="56">
    <w:abstractNumId w:val="110"/>
  </w:num>
  <w:num w:numId="57">
    <w:abstractNumId w:val="29"/>
  </w:num>
  <w:num w:numId="58">
    <w:abstractNumId w:val="51"/>
  </w:num>
  <w:num w:numId="59">
    <w:abstractNumId w:val="68"/>
  </w:num>
  <w:num w:numId="60">
    <w:abstractNumId w:val="39"/>
  </w:num>
  <w:num w:numId="61">
    <w:abstractNumId w:val="74"/>
  </w:num>
  <w:num w:numId="62">
    <w:abstractNumId w:val="74"/>
  </w:num>
  <w:num w:numId="63">
    <w:abstractNumId w:val="6"/>
  </w:num>
  <w:num w:numId="64">
    <w:abstractNumId w:val="56"/>
  </w:num>
  <w:num w:numId="65">
    <w:abstractNumId w:val="74"/>
  </w:num>
  <w:num w:numId="66">
    <w:abstractNumId w:val="42"/>
  </w:num>
  <w:num w:numId="67">
    <w:abstractNumId w:val="90"/>
  </w:num>
  <w:num w:numId="68">
    <w:abstractNumId w:val="35"/>
  </w:num>
  <w:num w:numId="69">
    <w:abstractNumId w:val="12"/>
  </w:num>
  <w:num w:numId="70">
    <w:abstractNumId w:val="24"/>
  </w:num>
  <w:num w:numId="71">
    <w:abstractNumId w:val="74"/>
  </w:num>
  <w:num w:numId="72">
    <w:abstractNumId w:val="74"/>
  </w:num>
  <w:num w:numId="73">
    <w:abstractNumId w:val="74"/>
  </w:num>
  <w:num w:numId="74">
    <w:abstractNumId w:val="74"/>
  </w:num>
  <w:num w:numId="75">
    <w:abstractNumId w:val="74"/>
  </w:num>
  <w:num w:numId="76">
    <w:abstractNumId w:val="74"/>
  </w:num>
  <w:num w:numId="77">
    <w:abstractNumId w:val="74"/>
  </w:num>
  <w:num w:numId="78">
    <w:abstractNumId w:val="32"/>
  </w:num>
  <w:num w:numId="79">
    <w:abstractNumId w:val="40"/>
  </w:num>
  <w:num w:numId="80">
    <w:abstractNumId w:val="88"/>
  </w:num>
  <w:num w:numId="81">
    <w:abstractNumId w:val="50"/>
  </w:num>
  <w:num w:numId="82">
    <w:abstractNumId w:val="16"/>
  </w:num>
  <w:num w:numId="83">
    <w:abstractNumId w:val="102"/>
  </w:num>
  <w:num w:numId="84">
    <w:abstractNumId w:val="30"/>
  </w:num>
  <w:num w:numId="85">
    <w:abstractNumId w:val="26"/>
  </w:num>
  <w:num w:numId="86">
    <w:abstractNumId w:val="69"/>
  </w:num>
  <w:num w:numId="87">
    <w:abstractNumId w:val="83"/>
  </w:num>
  <w:num w:numId="88">
    <w:abstractNumId w:val="78"/>
  </w:num>
  <w:num w:numId="89">
    <w:abstractNumId w:val="23"/>
  </w:num>
  <w:num w:numId="90">
    <w:abstractNumId w:val="74"/>
  </w:num>
  <w:num w:numId="91">
    <w:abstractNumId w:val="74"/>
  </w:num>
  <w:num w:numId="92">
    <w:abstractNumId w:val="43"/>
  </w:num>
  <w:num w:numId="93">
    <w:abstractNumId w:val="60"/>
  </w:num>
  <w:num w:numId="94">
    <w:abstractNumId w:val="84"/>
  </w:num>
  <w:num w:numId="95">
    <w:abstractNumId w:val="74"/>
  </w:num>
  <w:num w:numId="96">
    <w:abstractNumId w:val="74"/>
  </w:num>
  <w:num w:numId="97">
    <w:abstractNumId w:val="74"/>
  </w:num>
  <w:num w:numId="98">
    <w:abstractNumId w:val="74"/>
  </w:num>
  <w:num w:numId="99">
    <w:abstractNumId w:val="74"/>
  </w:num>
  <w:num w:numId="100">
    <w:abstractNumId w:val="74"/>
  </w:num>
  <w:num w:numId="101">
    <w:abstractNumId w:val="4"/>
  </w:num>
  <w:num w:numId="102">
    <w:abstractNumId w:val="75"/>
  </w:num>
  <w:num w:numId="103">
    <w:abstractNumId w:val="36"/>
  </w:num>
  <w:num w:numId="104">
    <w:abstractNumId w:val="14"/>
  </w:num>
  <w:num w:numId="105">
    <w:abstractNumId w:val="77"/>
  </w:num>
  <w:num w:numId="106">
    <w:abstractNumId w:val="19"/>
  </w:num>
  <w:num w:numId="107">
    <w:abstractNumId w:val="96"/>
  </w:num>
  <w:num w:numId="108">
    <w:abstractNumId w:val="57"/>
  </w:num>
  <w:num w:numId="109">
    <w:abstractNumId w:val="91"/>
  </w:num>
  <w:num w:numId="110">
    <w:abstractNumId w:val="74"/>
  </w:num>
  <w:num w:numId="111">
    <w:abstractNumId w:val="76"/>
  </w:num>
  <w:num w:numId="112">
    <w:abstractNumId w:val="62"/>
  </w:num>
  <w:num w:numId="113">
    <w:abstractNumId w:val="49"/>
  </w:num>
  <w:num w:numId="114">
    <w:abstractNumId w:val="112"/>
  </w:num>
  <w:num w:numId="115">
    <w:abstractNumId w:val="74"/>
  </w:num>
  <w:num w:numId="116">
    <w:abstractNumId w:val="74"/>
  </w:num>
  <w:num w:numId="117">
    <w:abstractNumId w:val="74"/>
  </w:num>
  <w:num w:numId="118">
    <w:abstractNumId w:val="74"/>
  </w:num>
  <w:num w:numId="119">
    <w:abstractNumId w:val="74"/>
  </w:num>
  <w:num w:numId="120">
    <w:abstractNumId w:val="74"/>
  </w:num>
  <w:num w:numId="121">
    <w:abstractNumId w:val="74"/>
  </w:num>
  <w:num w:numId="122">
    <w:abstractNumId w:val="74"/>
  </w:num>
  <w:num w:numId="123">
    <w:abstractNumId w:val="74"/>
  </w:num>
  <w:num w:numId="124">
    <w:abstractNumId w:val="74"/>
  </w:num>
  <w:num w:numId="125">
    <w:abstractNumId w:val="74"/>
  </w:num>
  <w:num w:numId="126">
    <w:abstractNumId w:val="74"/>
  </w:num>
  <w:num w:numId="127">
    <w:abstractNumId w:val="74"/>
  </w:num>
  <w:num w:numId="128">
    <w:abstractNumId w:val="74"/>
  </w:num>
  <w:num w:numId="129">
    <w:abstractNumId w:val="74"/>
  </w:num>
  <w:num w:numId="130">
    <w:abstractNumId w:val="74"/>
  </w:num>
  <w:num w:numId="131">
    <w:abstractNumId w:val="74"/>
  </w:num>
  <w:num w:numId="132">
    <w:abstractNumId w:val="74"/>
  </w:num>
  <w:num w:numId="133">
    <w:abstractNumId w:val="74"/>
  </w:num>
  <w:num w:numId="134">
    <w:abstractNumId w:val="58"/>
  </w:num>
  <w:num w:numId="135">
    <w:abstractNumId w:val="59"/>
  </w:num>
  <w:num w:numId="136">
    <w:abstractNumId w:val="55"/>
  </w:num>
  <w:num w:numId="137">
    <w:abstractNumId w:val="74"/>
  </w:num>
  <w:num w:numId="138">
    <w:abstractNumId w:val="105"/>
  </w:num>
  <w:num w:numId="139">
    <w:abstractNumId w:val="61"/>
  </w:num>
  <w:num w:numId="140">
    <w:abstractNumId w:val="87"/>
  </w:num>
  <w:num w:numId="141">
    <w:abstractNumId w:val="74"/>
  </w:num>
  <w:num w:numId="142">
    <w:abstractNumId w:val="74"/>
  </w:num>
  <w:num w:numId="143">
    <w:abstractNumId w:val="17"/>
  </w:num>
  <w:num w:numId="144">
    <w:abstractNumId w:val="86"/>
  </w:num>
  <w:num w:numId="145">
    <w:abstractNumId w:val="74"/>
  </w:num>
  <w:num w:numId="146">
    <w:abstractNumId w:val="104"/>
  </w:num>
  <w:num w:numId="147">
    <w:abstractNumId w:val="93"/>
  </w:num>
  <w:num w:numId="148">
    <w:abstractNumId w:val="101"/>
  </w:num>
  <w:num w:numId="149">
    <w:abstractNumId w:val="33"/>
  </w:num>
  <w:num w:numId="150">
    <w:abstractNumId w:val="74"/>
  </w:num>
  <w:num w:numId="151">
    <w:abstractNumId w:val="3"/>
  </w:num>
  <w:num w:numId="152">
    <w:abstractNumId w:val="46"/>
  </w:num>
  <w:num w:numId="153">
    <w:abstractNumId w:val="80"/>
  </w:num>
  <w:num w:numId="154">
    <w:abstractNumId w:val="64"/>
  </w:num>
  <w:num w:numId="155">
    <w:abstractNumId w:val="41"/>
  </w:num>
  <w:num w:numId="156">
    <w:abstractNumId w:val="52"/>
  </w:num>
  <w:num w:numId="157">
    <w:abstractNumId w:val="34"/>
  </w:num>
  <w:numIdMacAtCleanup w:val="1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trackRevisions/>
  <w:defaultTabStop w:val="720"/>
  <w:drawingGridHorizontalSpacing w:val="9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Version" w:val="February2010"/>
  </w:docVars>
  <w:rsids>
    <w:rsidRoot w:val="00610A5E"/>
    <w:rsid w:val="00001347"/>
    <w:rsid w:val="00001A36"/>
    <w:rsid w:val="00001E48"/>
    <w:rsid w:val="00001FE3"/>
    <w:rsid w:val="00002020"/>
    <w:rsid w:val="00002344"/>
    <w:rsid w:val="00004097"/>
    <w:rsid w:val="00004DF7"/>
    <w:rsid w:val="00005347"/>
    <w:rsid w:val="0000536C"/>
    <w:rsid w:val="0000685A"/>
    <w:rsid w:val="00006BF8"/>
    <w:rsid w:val="00006F33"/>
    <w:rsid w:val="000109A0"/>
    <w:rsid w:val="00012213"/>
    <w:rsid w:val="000128D6"/>
    <w:rsid w:val="00012B48"/>
    <w:rsid w:val="000147E0"/>
    <w:rsid w:val="00015679"/>
    <w:rsid w:val="00016F26"/>
    <w:rsid w:val="0001787D"/>
    <w:rsid w:val="000217DB"/>
    <w:rsid w:val="000237ED"/>
    <w:rsid w:val="00024462"/>
    <w:rsid w:val="00026F8C"/>
    <w:rsid w:val="00027CF7"/>
    <w:rsid w:val="00033179"/>
    <w:rsid w:val="000359ED"/>
    <w:rsid w:val="000363E6"/>
    <w:rsid w:val="000408AA"/>
    <w:rsid w:val="000455A2"/>
    <w:rsid w:val="000461DF"/>
    <w:rsid w:val="0004775F"/>
    <w:rsid w:val="000522DF"/>
    <w:rsid w:val="000527F5"/>
    <w:rsid w:val="00053BDC"/>
    <w:rsid w:val="00053CBE"/>
    <w:rsid w:val="00055D2B"/>
    <w:rsid w:val="00055E1E"/>
    <w:rsid w:val="00060BD8"/>
    <w:rsid w:val="00061A80"/>
    <w:rsid w:val="00061C13"/>
    <w:rsid w:val="00063BCB"/>
    <w:rsid w:val="00064554"/>
    <w:rsid w:val="00065347"/>
    <w:rsid w:val="00066A79"/>
    <w:rsid w:val="00066B15"/>
    <w:rsid w:val="00070965"/>
    <w:rsid w:val="00072770"/>
    <w:rsid w:val="00072F74"/>
    <w:rsid w:val="0007329A"/>
    <w:rsid w:val="0007427D"/>
    <w:rsid w:val="00074E4C"/>
    <w:rsid w:val="00074EAC"/>
    <w:rsid w:val="00075395"/>
    <w:rsid w:val="0007575D"/>
    <w:rsid w:val="00075A67"/>
    <w:rsid w:val="00076667"/>
    <w:rsid w:val="00076F17"/>
    <w:rsid w:val="00080744"/>
    <w:rsid w:val="00081AA4"/>
    <w:rsid w:val="00082436"/>
    <w:rsid w:val="000829EE"/>
    <w:rsid w:val="000851D8"/>
    <w:rsid w:val="000870A3"/>
    <w:rsid w:val="000950D0"/>
    <w:rsid w:val="000955BF"/>
    <w:rsid w:val="00095ED0"/>
    <w:rsid w:val="000976AA"/>
    <w:rsid w:val="000A17F5"/>
    <w:rsid w:val="000A1A0A"/>
    <w:rsid w:val="000A1AD4"/>
    <w:rsid w:val="000A2DA5"/>
    <w:rsid w:val="000A3EF8"/>
    <w:rsid w:val="000A5F84"/>
    <w:rsid w:val="000A68A5"/>
    <w:rsid w:val="000A70EE"/>
    <w:rsid w:val="000A7463"/>
    <w:rsid w:val="000A7C48"/>
    <w:rsid w:val="000B054A"/>
    <w:rsid w:val="000B1CCC"/>
    <w:rsid w:val="000B1E94"/>
    <w:rsid w:val="000B38EA"/>
    <w:rsid w:val="000B3F78"/>
    <w:rsid w:val="000B7531"/>
    <w:rsid w:val="000C2B80"/>
    <w:rsid w:val="000C2FA6"/>
    <w:rsid w:val="000C4CBC"/>
    <w:rsid w:val="000C5F26"/>
    <w:rsid w:val="000C655C"/>
    <w:rsid w:val="000C6866"/>
    <w:rsid w:val="000C7A8B"/>
    <w:rsid w:val="000D1450"/>
    <w:rsid w:val="000D3923"/>
    <w:rsid w:val="000D3AB7"/>
    <w:rsid w:val="000D3DFC"/>
    <w:rsid w:val="000D507D"/>
    <w:rsid w:val="000D59F0"/>
    <w:rsid w:val="000E142B"/>
    <w:rsid w:val="000E170D"/>
    <w:rsid w:val="000E2858"/>
    <w:rsid w:val="000E293D"/>
    <w:rsid w:val="000E3203"/>
    <w:rsid w:val="000E33DE"/>
    <w:rsid w:val="000E51AF"/>
    <w:rsid w:val="000F0849"/>
    <w:rsid w:val="000F1FE1"/>
    <w:rsid w:val="000F2231"/>
    <w:rsid w:val="000F2694"/>
    <w:rsid w:val="000F29E0"/>
    <w:rsid w:val="000F4B84"/>
    <w:rsid w:val="000F5E3C"/>
    <w:rsid w:val="000F62E6"/>
    <w:rsid w:val="00100CA7"/>
    <w:rsid w:val="00100E1C"/>
    <w:rsid w:val="00101C61"/>
    <w:rsid w:val="00104F2B"/>
    <w:rsid w:val="001051F4"/>
    <w:rsid w:val="0010678C"/>
    <w:rsid w:val="001069ED"/>
    <w:rsid w:val="00107450"/>
    <w:rsid w:val="001114E5"/>
    <w:rsid w:val="00111579"/>
    <w:rsid w:val="001140CC"/>
    <w:rsid w:val="00114CD4"/>
    <w:rsid w:val="001160C2"/>
    <w:rsid w:val="00121087"/>
    <w:rsid w:val="0012155F"/>
    <w:rsid w:val="001216CD"/>
    <w:rsid w:val="0012283E"/>
    <w:rsid w:val="001231C9"/>
    <w:rsid w:val="001259AC"/>
    <w:rsid w:val="00133336"/>
    <w:rsid w:val="00133CA9"/>
    <w:rsid w:val="0014023F"/>
    <w:rsid w:val="00140499"/>
    <w:rsid w:val="001409B9"/>
    <w:rsid w:val="00141F7A"/>
    <w:rsid w:val="001422CE"/>
    <w:rsid w:val="00142D11"/>
    <w:rsid w:val="00144208"/>
    <w:rsid w:val="001443BB"/>
    <w:rsid w:val="001443FF"/>
    <w:rsid w:val="00144849"/>
    <w:rsid w:val="00146CE7"/>
    <w:rsid w:val="001503A9"/>
    <w:rsid w:val="00154675"/>
    <w:rsid w:val="00155A27"/>
    <w:rsid w:val="00156093"/>
    <w:rsid w:val="001608CC"/>
    <w:rsid w:val="00160B51"/>
    <w:rsid w:val="00161952"/>
    <w:rsid w:val="00161A92"/>
    <w:rsid w:val="00161C0F"/>
    <w:rsid w:val="001624AF"/>
    <w:rsid w:val="001636F0"/>
    <w:rsid w:val="00164D7A"/>
    <w:rsid w:val="00171088"/>
    <w:rsid w:val="001715B2"/>
    <w:rsid w:val="001724E6"/>
    <w:rsid w:val="00172652"/>
    <w:rsid w:val="001727E7"/>
    <w:rsid w:val="00173BBA"/>
    <w:rsid w:val="001743F6"/>
    <w:rsid w:val="00174595"/>
    <w:rsid w:val="001752E1"/>
    <w:rsid w:val="001759D2"/>
    <w:rsid w:val="00175C95"/>
    <w:rsid w:val="0017699A"/>
    <w:rsid w:val="00181559"/>
    <w:rsid w:val="00182595"/>
    <w:rsid w:val="00183CB7"/>
    <w:rsid w:val="001856FF"/>
    <w:rsid w:val="001862C1"/>
    <w:rsid w:val="0018650E"/>
    <w:rsid w:val="0018654C"/>
    <w:rsid w:val="00186B52"/>
    <w:rsid w:val="0018753B"/>
    <w:rsid w:val="001911C2"/>
    <w:rsid w:val="001925E8"/>
    <w:rsid w:val="00193F20"/>
    <w:rsid w:val="00194F8C"/>
    <w:rsid w:val="00195BC2"/>
    <w:rsid w:val="001A0C1E"/>
    <w:rsid w:val="001A0C29"/>
    <w:rsid w:val="001A0D88"/>
    <w:rsid w:val="001A10CE"/>
    <w:rsid w:val="001A1A0E"/>
    <w:rsid w:val="001A2ED4"/>
    <w:rsid w:val="001A439F"/>
    <w:rsid w:val="001A51C8"/>
    <w:rsid w:val="001A64F0"/>
    <w:rsid w:val="001B0803"/>
    <w:rsid w:val="001B2C8C"/>
    <w:rsid w:val="001B4716"/>
    <w:rsid w:val="001B4AFA"/>
    <w:rsid w:val="001B5EE8"/>
    <w:rsid w:val="001B6D14"/>
    <w:rsid w:val="001B7C86"/>
    <w:rsid w:val="001C605D"/>
    <w:rsid w:val="001C700B"/>
    <w:rsid w:val="001C74D6"/>
    <w:rsid w:val="001C75AA"/>
    <w:rsid w:val="001C77A3"/>
    <w:rsid w:val="001D08F9"/>
    <w:rsid w:val="001D0948"/>
    <w:rsid w:val="001D13AE"/>
    <w:rsid w:val="001D2F32"/>
    <w:rsid w:val="001D34F3"/>
    <w:rsid w:val="001D3FC2"/>
    <w:rsid w:val="001D5CA1"/>
    <w:rsid w:val="001D6171"/>
    <w:rsid w:val="001D719E"/>
    <w:rsid w:val="001E0611"/>
    <w:rsid w:val="001E2F6F"/>
    <w:rsid w:val="001E5B90"/>
    <w:rsid w:val="001E60D5"/>
    <w:rsid w:val="001E6193"/>
    <w:rsid w:val="001E62D0"/>
    <w:rsid w:val="001E6460"/>
    <w:rsid w:val="001E7131"/>
    <w:rsid w:val="001E7A5C"/>
    <w:rsid w:val="001F0E6F"/>
    <w:rsid w:val="001F1338"/>
    <w:rsid w:val="001F28C1"/>
    <w:rsid w:val="001F30F2"/>
    <w:rsid w:val="001F63F8"/>
    <w:rsid w:val="001F7466"/>
    <w:rsid w:val="002006F1"/>
    <w:rsid w:val="0020158D"/>
    <w:rsid w:val="00201BD0"/>
    <w:rsid w:val="00202493"/>
    <w:rsid w:val="00203AA4"/>
    <w:rsid w:val="00204ABE"/>
    <w:rsid w:val="00205CC0"/>
    <w:rsid w:val="00206017"/>
    <w:rsid w:val="00206146"/>
    <w:rsid w:val="00207A15"/>
    <w:rsid w:val="0021238C"/>
    <w:rsid w:val="0021373A"/>
    <w:rsid w:val="002138C7"/>
    <w:rsid w:val="0021571D"/>
    <w:rsid w:val="002173F6"/>
    <w:rsid w:val="0021788F"/>
    <w:rsid w:val="00220C35"/>
    <w:rsid w:val="002210A2"/>
    <w:rsid w:val="00221B07"/>
    <w:rsid w:val="0022453D"/>
    <w:rsid w:val="002245D6"/>
    <w:rsid w:val="00225977"/>
    <w:rsid w:val="00226FC5"/>
    <w:rsid w:val="002308E2"/>
    <w:rsid w:val="00234007"/>
    <w:rsid w:val="0023409C"/>
    <w:rsid w:val="00235912"/>
    <w:rsid w:val="00236984"/>
    <w:rsid w:val="00236D56"/>
    <w:rsid w:val="00237019"/>
    <w:rsid w:val="002409A3"/>
    <w:rsid w:val="002418BE"/>
    <w:rsid w:val="00241C1B"/>
    <w:rsid w:val="0024251A"/>
    <w:rsid w:val="00243DE0"/>
    <w:rsid w:val="00244A26"/>
    <w:rsid w:val="00253825"/>
    <w:rsid w:val="00255893"/>
    <w:rsid w:val="00256E79"/>
    <w:rsid w:val="002642A0"/>
    <w:rsid w:val="00267C9F"/>
    <w:rsid w:val="0027095D"/>
    <w:rsid w:val="0027119A"/>
    <w:rsid w:val="00271DC7"/>
    <w:rsid w:val="00272739"/>
    <w:rsid w:val="002757C1"/>
    <w:rsid w:val="00277B50"/>
    <w:rsid w:val="002816BA"/>
    <w:rsid w:val="00282F32"/>
    <w:rsid w:val="002861C6"/>
    <w:rsid w:val="00286999"/>
    <w:rsid w:val="00290A60"/>
    <w:rsid w:val="0029113F"/>
    <w:rsid w:val="00293274"/>
    <w:rsid w:val="00293D2E"/>
    <w:rsid w:val="00295E91"/>
    <w:rsid w:val="002A3C6A"/>
    <w:rsid w:val="002A3D4C"/>
    <w:rsid w:val="002A710A"/>
    <w:rsid w:val="002A7179"/>
    <w:rsid w:val="002B3841"/>
    <w:rsid w:val="002B4238"/>
    <w:rsid w:val="002B75C4"/>
    <w:rsid w:val="002C07D0"/>
    <w:rsid w:val="002C0A3C"/>
    <w:rsid w:val="002C0FEB"/>
    <w:rsid w:val="002C50A2"/>
    <w:rsid w:val="002D2A9D"/>
    <w:rsid w:val="002D50CA"/>
    <w:rsid w:val="002D6CCD"/>
    <w:rsid w:val="002D7502"/>
    <w:rsid w:val="002E0ADE"/>
    <w:rsid w:val="002E0EF0"/>
    <w:rsid w:val="002E55A6"/>
    <w:rsid w:val="002E7155"/>
    <w:rsid w:val="002E7ADC"/>
    <w:rsid w:val="002F149C"/>
    <w:rsid w:val="002F14E0"/>
    <w:rsid w:val="002F33F1"/>
    <w:rsid w:val="002F3488"/>
    <w:rsid w:val="002F4BF5"/>
    <w:rsid w:val="002F6284"/>
    <w:rsid w:val="003023D6"/>
    <w:rsid w:val="00302531"/>
    <w:rsid w:val="00304243"/>
    <w:rsid w:val="00305C4F"/>
    <w:rsid w:val="0031074A"/>
    <w:rsid w:val="00310813"/>
    <w:rsid w:val="00315632"/>
    <w:rsid w:val="00315868"/>
    <w:rsid w:val="003161F7"/>
    <w:rsid w:val="0031699E"/>
    <w:rsid w:val="00317857"/>
    <w:rsid w:val="003178E8"/>
    <w:rsid w:val="00317964"/>
    <w:rsid w:val="003217C3"/>
    <w:rsid w:val="0032186C"/>
    <w:rsid w:val="00321A33"/>
    <w:rsid w:val="003227FD"/>
    <w:rsid w:val="003231BF"/>
    <w:rsid w:val="0032364A"/>
    <w:rsid w:val="00325579"/>
    <w:rsid w:val="00326266"/>
    <w:rsid w:val="00326FBD"/>
    <w:rsid w:val="003334CE"/>
    <w:rsid w:val="00340113"/>
    <w:rsid w:val="003407A8"/>
    <w:rsid w:val="00341321"/>
    <w:rsid w:val="0034267A"/>
    <w:rsid w:val="00343B0C"/>
    <w:rsid w:val="00346B70"/>
    <w:rsid w:val="00346DCB"/>
    <w:rsid w:val="0035158B"/>
    <w:rsid w:val="003518B7"/>
    <w:rsid w:val="00351962"/>
    <w:rsid w:val="003528F2"/>
    <w:rsid w:val="0035346D"/>
    <w:rsid w:val="00354297"/>
    <w:rsid w:val="0036096D"/>
    <w:rsid w:val="00361E40"/>
    <w:rsid w:val="00363E6E"/>
    <w:rsid w:val="00364B03"/>
    <w:rsid w:val="00365565"/>
    <w:rsid w:val="00366E76"/>
    <w:rsid w:val="003702C4"/>
    <w:rsid w:val="00370A4A"/>
    <w:rsid w:val="0037568E"/>
    <w:rsid w:val="00377596"/>
    <w:rsid w:val="003815D4"/>
    <w:rsid w:val="003818DA"/>
    <w:rsid w:val="00381B09"/>
    <w:rsid w:val="003849CF"/>
    <w:rsid w:val="003866B0"/>
    <w:rsid w:val="003872BF"/>
    <w:rsid w:val="00390AC0"/>
    <w:rsid w:val="00391902"/>
    <w:rsid w:val="003937F0"/>
    <w:rsid w:val="003949E4"/>
    <w:rsid w:val="00395133"/>
    <w:rsid w:val="0039534A"/>
    <w:rsid w:val="00395B85"/>
    <w:rsid w:val="003960DB"/>
    <w:rsid w:val="00396876"/>
    <w:rsid w:val="003977B4"/>
    <w:rsid w:val="003A07BE"/>
    <w:rsid w:val="003A1E64"/>
    <w:rsid w:val="003A4099"/>
    <w:rsid w:val="003A6AB4"/>
    <w:rsid w:val="003A7B5E"/>
    <w:rsid w:val="003B13CF"/>
    <w:rsid w:val="003B1EA1"/>
    <w:rsid w:val="003B299B"/>
    <w:rsid w:val="003B40BC"/>
    <w:rsid w:val="003B45EA"/>
    <w:rsid w:val="003B4E8D"/>
    <w:rsid w:val="003C20EA"/>
    <w:rsid w:val="003C4116"/>
    <w:rsid w:val="003C430D"/>
    <w:rsid w:val="003C499D"/>
    <w:rsid w:val="003C4E4C"/>
    <w:rsid w:val="003C5B85"/>
    <w:rsid w:val="003D1163"/>
    <w:rsid w:val="003D1B09"/>
    <w:rsid w:val="003D2280"/>
    <w:rsid w:val="003D30F0"/>
    <w:rsid w:val="003D4D1F"/>
    <w:rsid w:val="003D4D86"/>
    <w:rsid w:val="003D5529"/>
    <w:rsid w:val="003D5D68"/>
    <w:rsid w:val="003D60BA"/>
    <w:rsid w:val="003D6131"/>
    <w:rsid w:val="003D6279"/>
    <w:rsid w:val="003D6DA8"/>
    <w:rsid w:val="003D7873"/>
    <w:rsid w:val="003D7A15"/>
    <w:rsid w:val="003E4FBC"/>
    <w:rsid w:val="003E59D2"/>
    <w:rsid w:val="003E78B0"/>
    <w:rsid w:val="003F0815"/>
    <w:rsid w:val="003F18A7"/>
    <w:rsid w:val="003F54C8"/>
    <w:rsid w:val="003F6AB1"/>
    <w:rsid w:val="003F6C02"/>
    <w:rsid w:val="00402450"/>
    <w:rsid w:val="0040436C"/>
    <w:rsid w:val="00405D92"/>
    <w:rsid w:val="00406BEB"/>
    <w:rsid w:val="0041089C"/>
    <w:rsid w:val="00410D51"/>
    <w:rsid w:val="00411A04"/>
    <w:rsid w:val="00411F9C"/>
    <w:rsid w:val="004134BA"/>
    <w:rsid w:val="00413768"/>
    <w:rsid w:val="0041429F"/>
    <w:rsid w:val="004165B0"/>
    <w:rsid w:val="0041695C"/>
    <w:rsid w:val="00420E14"/>
    <w:rsid w:val="0042200D"/>
    <w:rsid w:val="00423890"/>
    <w:rsid w:val="00423F14"/>
    <w:rsid w:val="00425703"/>
    <w:rsid w:val="00425774"/>
    <w:rsid w:val="004258C6"/>
    <w:rsid w:val="004261EA"/>
    <w:rsid w:val="00426CD1"/>
    <w:rsid w:val="00427386"/>
    <w:rsid w:val="00427F3B"/>
    <w:rsid w:val="004321B1"/>
    <w:rsid w:val="00433C46"/>
    <w:rsid w:val="00434BC9"/>
    <w:rsid w:val="00452652"/>
    <w:rsid w:val="00453E19"/>
    <w:rsid w:val="004552C7"/>
    <w:rsid w:val="00455F9F"/>
    <w:rsid w:val="004615C5"/>
    <w:rsid w:val="00462272"/>
    <w:rsid w:val="0046256C"/>
    <w:rsid w:val="00462891"/>
    <w:rsid w:val="00463C3D"/>
    <w:rsid w:val="00465285"/>
    <w:rsid w:val="004666EF"/>
    <w:rsid w:val="00475E0B"/>
    <w:rsid w:val="004766AA"/>
    <w:rsid w:val="0048303F"/>
    <w:rsid w:val="0048384B"/>
    <w:rsid w:val="00483D74"/>
    <w:rsid w:val="0048545D"/>
    <w:rsid w:val="004910D1"/>
    <w:rsid w:val="004927A9"/>
    <w:rsid w:val="0049305D"/>
    <w:rsid w:val="004934B1"/>
    <w:rsid w:val="00494E51"/>
    <w:rsid w:val="00496213"/>
    <w:rsid w:val="004A10C4"/>
    <w:rsid w:val="004A26A4"/>
    <w:rsid w:val="004A46F1"/>
    <w:rsid w:val="004B2A1D"/>
    <w:rsid w:val="004B5519"/>
    <w:rsid w:val="004B6A10"/>
    <w:rsid w:val="004C0155"/>
    <w:rsid w:val="004C195A"/>
    <w:rsid w:val="004C2190"/>
    <w:rsid w:val="004C4FDB"/>
    <w:rsid w:val="004C6A63"/>
    <w:rsid w:val="004C6A87"/>
    <w:rsid w:val="004C7003"/>
    <w:rsid w:val="004C7BF5"/>
    <w:rsid w:val="004D00B5"/>
    <w:rsid w:val="004D0193"/>
    <w:rsid w:val="004D1717"/>
    <w:rsid w:val="004D1863"/>
    <w:rsid w:val="004D2E80"/>
    <w:rsid w:val="004D6841"/>
    <w:rsid w:val="004D691E"/>
    <w:rsid w:val="004D7F68"/>
    <w:rsid w:val="004E1076"/>
    <w:rsid w:val="004E1E49"/>
    <w:rsid w:val="004E513B"/>
    <w:rsid w:val="004E5569"/>
    <w:rsid w:val="004E56A0"/>
    <w:rsid w:val="004E7D23"/>
    <w:rsid w:val="004F03CE"/>
    <w:rsid w:val="004F0781"/>
    <w:rsid w:val="004F2376"/>
    <w:rsid w:val="004F289F"/>
    <w:rsid w:val="004F2FBD"/>
    <w:rsid w:val="004F46F2"/>
    <w:rsid w:val="004F4A95"/>
    <w:rsid w:val="004F5A86"/>
    <w:rsid w:val="004F5EC9"/>
    <w:rsid w:val="004F66F3"/>
    <w:rsid w:val="004F6910"/>
    <w:rsid w:val="004F798A"/>
    <w:rsid w:val="004F7DD3"/>
    <w:rsid w:val="00501204"/>
    <w:rsid w:val="005015A0"/>
    <w:rsid w:val="00501B0F"/>
    <w:rsid w:val="0050412A"/>
    <w:rsid w:val="005041E5"/>
    <w:rsid w:val="00504914"/>
    <w:rsid w:val="005054B7"/>
    <w:rsid w:val="00506F2C"/>
    <w:rsid w:val="00512EDC"/>
    <w:rsid w:val="00514239"/>
    <w:rsid w:val="00514579"/>
    <w:rsid w:val="00514612"/>
    <w:rsid w:val="005147A1"/>
    <w:rsid w:val="00515B97"/>
    <w:rsid w:val="00515D30"/>
    <w:rsid w:val="00515DB5"/>
    <w:rsid w:val="00517C89"/>
    <w:rsid w:val="005207C9"/>
    <w:rsid w:val="00520DBE"/>
    <w:rsid w:val="0052287A"/>
    <w:rsid w:val="00523E4A"/>
    <w:rsid w:val="00524C2B"/>
    <w:rsid w:val="0053047F"/>
    <w:rsid w:val="00534642"/>
    <w:rsid w:val="005346A3"/>
    <w:rsid w:val="00535DD8"/>
    <w:rsid w:val="00537B58"/>
    <w:rsid w:val="00537DCE"/>
    <w:rsid w:val="005401DC"/>
    <w:rsid w:val="00541558"/>
    <w:rsid w:val="005440B5"/>
    <w:rsid w:val="00547B66"/>
    <w:rsid w:val="00550150"/>
    <w:rsid w:val="00552AD8"/>
    <w:rsid w:val="00552F6B"/>
    <w:rsid w:val="005550A5"/>
    <w:rsid w:val="005551E8"/>
    <w:rsid w:val="005559BD"/>
    <w:rsid w:val="0056157C"/>
    <w:rsid w:val="00561A5C"/>
    <w:rsid w:val="00562F17"/>
    <w:rsid w:val="00566001"/>
    <w:rsid w:val="00570F9C"/>
    <w:rsid w:val="00572233"/>
    <w:rsid w:val="0057259E"/>
    <w:rsid w:val="00572918"/>
    <w:rsid w:val="00573071"/>
    <w:rsid w:val="005747D6"/>
    <w:rsid w:val="00574E06"/>
    <w:rsid w:val="00575483"/>
    <w:rsid w:val="00576227"/>
    <w:rsid w:val="00581D09"/>
    <w:rsid w:val="005833DB"/>
    <w:rsid w:val="005834F2"/>
    <w:rsid w:val="005837A4"/>
    <w:rsid w:val="00583E94"/>
    <w:rsid w:val="00584092"/>
    <w:rsid w:val="00585797"/>
    <w:rsid w:val="00585874"/>
    <w:rsid w:val="005858D1"/>
    <w:rsid w:val="00585AB3"/>
    <w:rsid w:val="00586015"/>
    <w:rsid w:val="0058644F"/>
    <w:rsid w:val="00586C31"/>
    <w:rsid w:val="00586EBC"/>
    <w:rsid w:val="00587C8C"/>
    <w:rsid w:val="00590724"/>
    <w:rsid w:val="00590B21"/>
    <w:rsid w:val="005933EA"/>
    <w:rsid w:val="00596A85"/>
    <w:rsid w:val="00597A67"/>
    <w:rsid w:val="005A1643"/>
    <w:rsid w:val="005A1881"/>
    <w:rsid w:val="005A288E"/>
    <w:rsid w:val="005A435D"/>
    <w:rsid w:val="005A687C"/>
    <w:rsid w:val="005A6F54"/>
    <w:rsid w:val="005A7497"/>
    <w:rsid w:val="005B1305"/>
    <w:rsid w:val="005B16DD"/>
    <w:rsid w:val="005B2918"/>
    <w:rsid w:val="005B5572"/>
    <w:rsid w:val="005B6350"/>
    <w:rsid w:val="005B6B08"/>
    <w:rsid w:val="005C0EAB"/>
    <w:rsid w:val="005C1E55"/>
    <w:rsid w:val="005C5B21"/>
    <w:rsid w:val="005D1B61"/>
    <w:rsid w:val="005D25A6"/>
    <w:rsid w:val="005D3641"/>
    <w:rsid w:val="005D50BF"/>
    <w:rsid w:val="005D5AA0"/>
    <w:rsid w:val="005D7908"/>
    <w:rsid w:val="005E1C7F"/>
    <w:rsid w:val="005E21A8"/>
    <w:rsid w:val="005E3461"/>
    <w:rsid w:val="005E34E2"/>
    <w:rsid w:val="005E3A4A"/>
    <w:rsid w:val="005E6120"/>
    <w:rsid w:val="005E7376"/>
    <w:rsid w:val="005E7C4E"/>
    <w:rsid w:val="005F06FE"/>
    <w:rsid w:val="005F0BAA"/>
    <w:rsid w:val="005F15E6"/>
    <w:rsid w:val="005F18B5"/>
    <w:rsid w:val="005F268F"/>
    <w:rsid w:val="005F3350"/>
    <w:rsid w:val="005F35FC"/>
    <w:rsid w:val="005F384F"/>
    <w:rsid w:val="005F4890"/>
    <w:rsid w:val="00600FBB"/>
    <w:rsid w:val="006031CB"/>
    <w:rsid w:val="0060354F"/>
    <w:rsid w:val="006040AA"/>
    <w:rsid w:val="0060660B"/>
    <w:rsid w:val="00606B64"/>
    <w:rsid w:val="006073AA"/>
    <w:rsid w:val="00607BDB"/>
    <w:rsid w:val="00610A5E"/>
    <w:rsid w:val="00610D9F"/>
    <w:rsid w:val="00611138"/>
    <w:rsid w:val="006146C0"/>
    <w:rsid w:val="00615A82"/>
    <w:rsid w:val="006171FC"/>
    <w:rsid w:val="00620661"/>
    <w:rsid w:val="006206C9"/>
    <w:rsid w:val="0062150F"/>
    <w:rsid w:val="006220DF"/>
    <w:rsid w:val="006222FC"/>
    <w:rsid w:val="006245EF"/>
    <w:rsid w:val="00625C57"/>
    <w:rsid w:val="00626D3A"/>
    <w:rsid w:val="006313D9"/>
    <w:rsid w:val="0063181B"/>
    <w:rsid w:val="00635BD1"/>
    <w:rsid w:val="00641219"/>
    <w:rsid w:val="0064223C"/>
    <w:rsid w:val="00646E24"/>
    <w:rsid w:val="006477A2"/>
    <w:rsid w:val="006518BA"/>
    <w:rsid w:val="0065217F"/>
    <w:rsid w:val="00652810"/>
    <w:rsid w:val="00653C7F"/>
    <w:rsid w:val="00656E4F"/>
    <w:rsid w:val="00656FBB"/>
    <w:rsid w:val="006570C1"/>
    <w:rsid w:val="006600F0"/>
    <w:rsid w:val="00660167"/>
    <w:rsid w:val="00660183"/>
    <w:rsid w:val="00660876"/>
    <w:rsid w:val="00660AC4"/>
    <w:rsid w:val="006627B8"/>
    <w:rsid w:val="00662FC2"/>
    <w:rsid w:val="006637BF"/>
    <w:rsid w:val="006638AE"/>
    <w:rsid w:val="00664A00"/>
    <w:rsid w:val="00665B44"/>
    <w:rsid w:val="00665F6F"/>
    <w:rsid w:val="006668E1"/>
    <w:rsid w:val="00672BA2"/>
    <w:rsid w:val="0067399E"/>
    <w:rsid w:val="00673AB0"/>
    <w:rsid w:val="0067425F"/>
    <w:rsid w:val="0068061F"/>
    <w:rsid w:val="0068126B"/>
    <w:rsid w:val="00684F8F"/>
    <w:rsid w:val="00691263"/>
    <w:rsid w:val="00693015"/>
    <w:rsid w:val="00696743"/>
    <w:rsid w:val="006979FB"/>
    <w:rsid w:val="00697CFE"/>
    <w:rsid w:val="006A190B"/>
    <w:rsid w:val="006A3AE5"/>
    <w:rsid w:val="006A3F3E"/>
    <w:rsid w:val="006A6487"/>
    <w:rsid w:val="006A7C3C"/>
    <w:rsid w:val="006B43B4"/>
    <w:rsid w:val="006B4822"/>
    <w:rsid w:val="006B518E"/>
    <w:rsid w:val="006B5CA1"/>
    <w:rsid w:val="006B693B"/>
    <w:rsid w:val="006B6D1A"/>
    <w:rsid w:val="006C0468"/>
    <w:rsid w:val="006C1B80"/>
    <w:rsid w:val="006C1DBD"/>
    <w:rsid w:val="006C321F"/>
    <w:rsid w:val="006C3C50"/>
    <w:rsid w:val="006C505C"/>
    <w:rsid w:val="006C545E"/>
    <w:rsid w:val="006C7E52"/>
    <w:rsid w:val="006D028E"/>
    <w:rsid w:val="006D103F"/>
    <w:rsid w:val="006D27C1"/>
    <w:rsid w:val="006D2B12"/>
    <w:rsid w:val="006D3C36"/>
    <w:rsid w:val="006D41A6"/>
    <w:rsid w:val="006D4E84"/>
    <w:rsid w:val="006D5500"/>
    <w:rsid w:val="006D6039"/>
    <w:rsid w:val="006D6276"/>
    <w:rsid w:val="006E1105"/>
    <w:rsid w:val="006E1413"/>
    <w:rsid w:val="006E5B1E"/>
    <w:rsid w:val="006E6DEF"/>
    <w:rsid w:val="006F02BB"/>
    <w:rsid w:val="006F0E83"/>
    <w:rsid w:val="006F23FB"/>
    <w:rsid w:val="006F3599"/>
    <w:rsid w:val="006F395A"/>
    <w:rsid w:val="006F5D8A"/>
    <w:rsid w:val="006F7089"/>
    <w:rsid w:val="00700BB0"/>
    <w:rsid w:val="00703B57"/>
    <w:rsid w:val="007045B1"/>
    <w:rsid w:val="00704608"/>
    <w:rsid w:val="00704B4A"/>
    <w:rsid w:val="00704E77"/>
    <w:rsid w:val="00705924"/>
    <w:rsid w:val="00707193"/>
    <w:rsid w:val="00707695"/>
    <w:rsid w:val="00707FDD"/>
    <w:rsid w:val="007119CE"/>
    <w:rsid w:val="0071271B"/>
    <w:rsid w:val="007135F5"/>
    <w:rsid w:val="00713C28"/>
    <w:rsid w:val="00713DDC"/>
    <w:rsid w:val="0071468B"/>
    <w:rsid w:val="00714962"/>
    <w:rsid w:val="007149BF"/>
    <w:rsid w:val="007152F0"/>
    <w:rsid w:val="00716102"/>
    <w:rsid w:val="0071686C"/>
    <w:rsid w:val="00716B2A"/>
    <w:rsid w:val="00720353"/>
    <w:rsid w:val="007203C8"/>
    <w:rsid w:val="00720720"/>
    <w:rsid w:val="00721D29"/>
    <w:rsid w:val="0072457A"/>
    <w:rsid w:val="00724A24"/>
    <w:rsid w:val="00724AC3"/>
    <w:rsid w:val="00726AA5"/>
    <w:rsid w:val="00727B4D"/>
    <w:rsid w:val="00727FB2"/>
    <w:rsid w:val="00730C6A"/>
    <w:rsid w:val="007338C8"/>
    <w:rsid w:val="00735979"/>
    <w:rsid w:val="007365B9"/>
    <w:rsid w:val="00736702"/>
    <w:rsid w:val="00741FDA"/>
    <w:rsid w:val="00742AF3"/>
    <w:rsid w:val="00742C7A"/>
    <w:rsid w:val="007435CE"/>
    <w:rsid w:val="00744534"/>
    <w:rsid w:val="007449E4"/>
    <w:rsid w:val="007475E4"/>
    <w:rsid w:val="007512C1"/>
    <w:rsid w:val="00752A16"/>
    <w:rsid w:val="00755B28"/>
    <w:rsid w:val="0075609A"/>
    <w:rsid w:val="00756951"/>
    <w:rsid w:val="00756BE0"/>
    <w:rsid w:val="00757CC8"/>
    <w:rsid w:val="00761A14"/>
    <w:rsid w:val="00763D8B"/>
    <w:rsid w:val="007654D6"/>
    <w:rsid w:val="00765AAD"/>
    <w:rsid w:val="007666FF"/>
    <w:rsid w:val="007674ED"/>
    <w:rsid w:val="0077023F"/>
    <w:rsid w:val="007710F4"/>
    <w:rsid w:val="00771573"/>
    <w:rsid w:val="00773256"/>
    <w:rsid w:val="007760BB"/>
    <w:rsid w:val="0077795A"/>
    <w:rsid w:val="00780B98"/>
    <w:rsid w:val="00780BE0"/>
    <w:rsid w:val="00781BD5"/>
    <w:rsid w:val="00782106"/>
    <w:rsid w:val="0078238F"/>
    <w:rsid w:val="00782747"/>
    <w:rsid w:val="00783403"/>
    <w:rsid w:val="00784282"/>
    <w:rsid w:val="007859AF"/>
    <w:rsid w:val="007862CA"/>
    <w:rsid w:val="007867E9"/>
    <w:rsid w:val="00786C43"/>
    <w:rsid w:val="00787332"/>
    <w:rsid w:val="007903B1"/>
    <w:rsid w:val="007912E7"/>
    <w:rsid w:val="00792885"/>
    <w:rsid w:val="007936FC"/>
    <w:rsid w:val="00793A8D"/>
    <w:rsid w:val="00793B3D"/>
    <w:rsid w:val="00794EE8"/>
    <w:rsid w:val="00796BF6"/>
    <w:rsid w:val="00796F69"/>
    <w:rsid w:val="007A0220"/>
    <w:rsid w:val="007A0D64"/>
    <w:rsid w:val="007A1E4C"/>
    <w:rsid w:val="007A2DA4"/>
    <w:rsid w:val="007A3FD4"/>
    <w:rsid w:val="007A5552"/>
    <w:rsid w:val="007A6298"/>
    <w:rsid w:val="007A67E8"/>
    <w:rsid w:val="007A6B96"/>
    <w:rsid w:val="007A71FE"/>
    <w:rsid w:val="007A7443"/>
    <w:rsid w:val="007B1AD4"/>
    <w:rsid w:val="007B1C0F"/>
    <w:rsid w:val="007B26FC"/>
    <w:rsid w:val="007B31C7"/>
    <w:rsid w:val="007B7D80"/>
    <w:rsid w:val="007C01BD"/>
    <w:rsid w:val="007C0767"/>
    <w:rsid w:val="007C1359"/>
    <w:rsid w:val="007C235A"/>
    <w:rsid w:val="007C3330"/>
    <w:rsid w:val="007C339D"/>
    <w:rsid w:val="007C3FBB"/>
    <w:rsid w:val="007C3FC9"/>
    <w:rsid w:val="007C5558"/>
    <w:rsid w:val="007C6D85"/>
    <w:rsid w:val="007C7A16"/>
    <w:rsid w:val="007C7B63"/>
    <w:rsid w:val="007D0073"/>
    <w:rsid w:val="007D0534"/>
    <w:rsid w:val="007D071D"/>
    <w:rsid w:val="007D1187"/>
    <w:rsid w:val="007D13E6"/>
    <w:rsid w:val="007D2319"/>
    <w:rsid w:val="007D306E"/>
    <w:rsid w:val="007D4A2B"/>
    <w:rsid w:val="007D7C26"/>
    <w:rsid w:val="007E296D"/>
    <w:rsid w:val="007E2B04"/>
    <w:rsid w:val="007E392D"/>
    <w:rsid w:val="007E46CA"/>
    <w:rsid w:val="007E4FA7"/>
    <w:rsid w:val="007E542D"/>
    <w:rsid w:val="007E5D9B"/>
    <w:rsid w:val="007E68E1"/>
    <w:rsid w:val="007F1A3B"/>
    <w:rsid w:val="007F1AF0"/>
    <w:rsid w:val="007F1E50"/>
    <w:rsid w:val="007F238F"/>
    <w:rsid w:val="007F2D77"/>
    <w:rsid w:val="007F3CD3"/>
    <w:rsid w:val="007F4EB7"/>
    <w:rsid w:val="00801373"/>
    <w:rsid w:val="00801723"/>
    <w:rsid w:val="00803E5E"/>
    <w:rsid w:val="00804999"/>
    <w:rsid w:val="00804B69"/>
    <w:rsid w:val="008055BA"/>
    <w:rsid w:val="0080648B"/>
    <w:rsid w:val="0080694A"/>
    <w:rsid w:val="00806A0C"/>
    <w:rsid w:val="00807255"/>
    <w:rsid w:val="00807D07"/>
    <w:rsid w:val="0081059A"/>
    <w:rsid w:val="0081371F"/>
    <w:rsid w:val="00813C03"/>
    <w:rsid w:val="00817B39"/>
    <w:rsid w:val="00820D83"/>
    <w:rsid w:val="00820E72"/>
    <w:rsid w:val="0082158B"/>
    <w:rsid w:val="00822028"/>
    <w:rsid w:val="00822CBB"/>
    <w:rsid w:val="00823607"/>
    <w:rsid w:val="00823E51"/>
    <w:rsid w:val="00825910"/>
    <w:rsid w:val="00826C1F"/>
    <w:rsid w:val="00826FE8"/>
    <w:rsid w:val="008307D4"/>
    <w:rsid w:val="00832A9C"/>
    <w:rsid w:val="00833A66"/>
    <w:rsid w:val="00835590"/>
    <w:rsid w:val="00836039"/>
    <w:rsid w:val="00840B12"/>
    <w:rsid w:val="00841BCE"/>
    <w:rsid w:val="008420B7"/>
    <w:rsid w:val="0084448A"/>
    <w:rsid w:val="008473E3"/>
    <w:rsid w:val="00847855"/>
    <w:rsid w:val="00850A35"/>
    <w:rsid w:val="00852657"/>
    <w:rsid w:val="00852E00"/>
    <w:rsid w:val="00854DDC"/>
    <w:rsid w:val="00855E65"/>
    <w:rsid w:val="00860E9E"/>
    <w:rsid w:val="00860F14"/>
    <w:rsid w:val="00863038"/>
    <w:rsid w:val="008636A2"/>
    <w:rsid w:val="00863750"/>
    <w:rsid w:val="0086462C"/>
    <w:rsid w:val="0086511C"/>
    <w:rsid w:val="0087066E"/>
    <w:rsid w:val="00871875"/>
    <w:rsid w:val="008750BB"/>
    <w:rsid w:val="00876869"/>
    <w:rsid w:val="00881686"/>
    <w:rsid w:val="00881C14"/>
    <w:rsid w:val="0088312E"/>
    <w:rsid w:val="00883FF7"/>
    <w:rsid w:val="008843DC"/>
    <w:rsid w:val="00884EAC"/>
    <w:rsid w:val="00885BB5"/>
    <w:rsid w:val="00886763"/>
    <w:rsid w:val="00886C24"/>
    <w:rsid w:val="00886CBA"/>
    <w:rsid w:val="00886DAE"/>
    <w:rsid w:val="00887D1D"/>
    <w:rsid w:val="008902A0"/>
    <w:rsid w:val="008961CA"/>
    <w:rsid w:val="00896F72"/>
    <w:rsid w:val="00897623"/>
    <w:rsid w:val="008A22F7"/>
    <w:rsid w:val="008A2EE7"/>
    <w:rsid w:val="008A4CB7"/>
    <w:rsid w:val="008A5118"/>
    <w:rsid w:val="008B41B4"/>
    <w:rsid w:val="008B6618"/>
    <w:rsid w:val="008C1992"/>
    <w:rsid w:val="008C6EFC"/>
    <w:rsid w:val="008C7A90"/>
    <w:rsid w:val="008D085F"/>
    <w:rsid w:val="008D1276"/>
    <w:rsid w:val="008D2745"/>
    <w:rsid w:val="008D3040"/>
    <w:rsid w:val="008D30C0"/>
    <w:rsid w:val="008D60EE"/>
    <w:rsid w:val="008D6995"/>
    <w:rsid w:val="008D6BB6"/>
    <w:rsid w:val="008D6DB6"/>
    <w:rsid w:val="008D7AFA"/>
    <w:rsid w:val="008D7C43"/>
    <w:rsid w:val="008E1E78"/>
    <w:rsid w:val="008E227D"/>
    <w:rsid w:val="008E38E8"/>
    <w:rsid w:val="008E4971"/>
    <w:rsid w:val="008E6E39"/>
    <w:rsid w:val="008F03BB"/>
    <w:rsid w:val="008F318B"/>
    <w:rsid w:val="008F3B3E"/>
    <w:rsid w:val="008F450C"/>
    <w:rsid w:val="008F4F27"/>
    <w:rsid w:val="008F602D"/>
    <w:rsid w:val="008F61F4"/>
    <w:rsid w:val="008F6CD4"/>
    <w:rsid w:val="008F7727"/>
    <w:rsid w:val="00905BE6"/>
    <w:rsid w:val="009064AA"/>
    <w:rsid w:val="00906EB3"/>
    <w:rsid w:val="00913097"/>
    <w:rsid w:val="009151CD"/>
    <w:rsid w:val="009153B7"/>
    <w:rsid w:val="0091567E"/>
    <w:rsid w:val="00916ECE"/>
    <w:rsid w:val="0092000E"/>
    <w:rsid w:val="00920AB0"/>
    <w:rsid w:val="00921800"/>
    <w:rsid w:val="00921DEF"/>
    <w:rsid w:val="00922506"/>
    <w:rsid w:val="00923AE4"/>
    <w:rsid w:val="00930B67"/>
    <w:rsid w:val="00936402"/>
    <w:rsid w:val="00936869"/>
    <w:rsid w:val="0093789A"/>
    <w:rsid w:val="00940882"/>
    <w:rsid w:val="00943728"/>
    <w:rsid w:val="00943931"/>
    <w:rsid w:val="00943CEF"/>
    <w:rsid w:val="00945FBF"/>
    <w:rsid w:val="00946D55"/>
    <w:rsid w:val="00946E97"/>
    <w:rsid w:val="00950CD6"/>
    <w:rsid w:val="00951C80"/>
    <w:rsid w:val="009531BE"/>
    <w:rsid w:val="00954093"/>
    <w:rsid w:val="009606F3"/>
    <w:rsid w:val="00961771"/>
    <w:rsid w:val="0096444D"/>
    <w:rsid w:val="009663A3"/>
    <w:rsid w:val="00967F6C"/>
    <w:rsid w:val="009732C4"/>
    <w:rsid w:val="00973F6E"/>
    <w:rsid w:val="009758B4"/>
    <w:rsid w:val="00982927"/>
    <w:rsid w:val="00982C11"/>
    <w:rsid w:val="00984516"/>
    <w:rsid w:val="00985D6F"/>
    <w:rsid w:val="00986272"/>
    <w:rsid w:val="0099000A"/>
    <w:rsid w:val="00991A94"/>
    <w:rsid w:val="00992F59"/>
    <w:rsid w:val="009931F9"/>
    <w:rsid w:val="00994026"/>
    <w:rsid w:val="009953AC"/>
    <w:rsid w:val="00995B6A"/>
    <w:rsid w:val="009968EC"/>
    <w:rsid w:val="009A1512"/>
    <w:rsid w:val="009A1BC7"/>
    <w:rsid w:val="009A261C"/>
    <w:rsid w:val="009A4176"/>
    <w:rsid w:val="009A4919"/>
    <w:rsid w:val="009A4BA4"/>
    <w:rsid w:val="009A6CC2"/>
    <w:rsid w:val="009A7879"/>
    <w:rsid w:val="009B1A11"/>
    <w:rsid w:val="009B243C"/>
    <w:rsid w:val="009B3E5D"/>
    <w:rsid w:val="009B49AB"/>
    <w:rsid w:val="009B5B6B"/>
    <w:rsid w:val="009B7BF9"/>
    <w:rsid w:val="009C0D15"/>
    <w:rsid w:val="009C1921"/>
    <w:rsid w:val="009C5A1C"/>
    <w:rsid w:val="009C6E7A"/>
    <w:rsid w:val="009C6F8C"/>
    <w:rsid w:val="009C7E06"/>
    <w:rsid w:val="009D17DD"/>
    <w:rsid w:val="009D1B6A"/>
    <w:rsid w:val="009D21CF"/>
    <w:rsid w:val="009D3358"/>
    <w:rsid w:val="009D3673"/>
    <w:rsid w:val="009D3B93"/>
    <w:rsid w:val="009D5817"/>
    <w:rsid w:val="009E06A9"/>
    <w:rsid w:val="009E07E4"/>
    <w:rsid w:val="009E0959"/>
    <w:rsid w:val="009E2DBE"/>
    <w:rsid w:val="009E3DFD"/>
    <w:rsid w:val="009E401F"/>
    <w:rsid w:val="009E5902"/>
    <w:rsid w:val="009E5CAD"/>
    <w:rsid w:val="009E6559"/>
    <w:rsid w:val="009E6ABA"/>
    <w:rsid w:val="009E7E73"/>
    <w:rsid w:val="009F1399"/>
    <w:rsid w:val="009F2712"/>
    <w:rsid w:val="009F2D4B"/>
    <w:rsid w:val="009F2DAC"/>
    <w:rsid w:val="009F2FB7"/>
    <w:rsid w:val="009F3EDA"/>
    <w:rsid w:val="009F6D5A"/>
    <w:rsid w:val="009F7D22"/>
    <w:rsid w:val="00A01879"/>
    <w:rsid w:val="00A0452F"/>
    <w:rsid w:val="00A0563D"/>
    <w:rsid w:val="00A0744E"/>
    <w:rsid w:val="00A1041B"/>
    <w:rsid w:val="00A11A9E"/>
    <w:rsid w:val="00A146C8"/>
    <w:rsid w:val="00A14C42"/>
    <w:rsid w:val="00A15199"/>
    <w:rsid w:val="00A164E2"/>
    <w:rsid w:val="00A164E8"/>
    <w:rsid w:val="00A17BDD"/>
    <w:rsid w:val="00A218B6"/>
    <w:rsid w:val="00A22014"/>
    <w:rsid w:val="00A223B5"/>
    <w:rsid w:val="00A24EE8"/>
    <w:rsid w:val="00A262F3"/>
    <w:rsid w:val="00A26BDC"/>
    <w:rsid w:val="00A27BBB"/>
    <w:rsid w:val="00A30B18"/>
    <w:rsid w:val="00A3181B"/>
    <w:rsid w:val="00A3356C"/>
    <w:rsid w:val="00A347E5"/>
    <w:rsid w:val="00A35181"/>
    <w:rsid w:val="00A36119"/>
    <w:rsid w:val="00A37B0B"/>
    <w:rsid w:val="00A40251"/>
    <w:rsid w:val="00A4040B"/>
    <w:rsid w:val="00A40B6C"/>
    <w:rsid w:val="00A418A1"/>
    <w:rsid w:val="00A41BCF"/>
    <w:rsid w:val="00A428A4"/>
    <w:rsid w:val="00A44377"/>
    <w:rsid w:val="00A44B87"/>
    <w:rsid w:val="00A44DD6"/>
    <w:rsid w:val="00A478BD"/>
    <w:rsid w:val="00A50A89"/>
    <w:rsid w:val="00A515A5"/>
    <w:rsid w:val="00A529A0"/>
    <w:rsid w:val="00A53414"/>
    <w:rsid w:val="00A54761"/>
    <w:rsid w:val="00A6113B"/>
    <w:rsid w:val="00A61C4B"/>
    <w:rsid w:val="00A62728"/>
    <w:rsid w:val="00A638ED"/>
    <w:rsid w:val="00A64DD4"/>
    <w:rsid w:val="00A64F40"/>
    <w:rsid w:val="00A654C1"/>
    <w:rsid w:val="00A672B0"/>
    <w:rsid w:val="00A71EBE"/>
    <w:rsid w:val="00A72586"/>
    <w:rsid w:val="00A72694"/>
    <w:rsid w:val="00A72AD0"/>
    <w:rsid w:val="00A74ED7"/>
    <w:rsid w:val="00A76B92"/>
    <w:rsid w:val="00A774CA"/>
    <w:rsid w:val="00A819F0"/>
    <w:rsid w:val="00A82611"/>
    <w:rsid w:val="00A82DDF"/>
    <w:rsid w:val="00A831BF"/>
    <w:rsid w:val="00A853A5"/>
    <w:rsid w:val="00A85A2D"/>
    <w:rsid w:val="00A86559"/>
    <w:rsid w:val="00A904D7"/>
    <w:rsid w:val="00A9129A"/>
    <w:rsid w:val="00A91A63"/>
    <w:rsid w:val="00A91A72"/>
    <w:rsid w:val="00A92A98"/>
    <w:rsid w:val="00A93AF1"/>
    <w:rsid w:val="00A93E7B"/>
    <w:rsid w:val="00A940A3"/>
    <w:rsid w:val="00A9473A"/>
    <w:rsid w:val="00A96E12"/>
    <w:rsid w:val="00AA1DA3"/>
    <w:rsid w:val="00AA31A4"/>
    <w:rsid w:val="00AA5482"/>
    <w:rsid w:val="00AA56CA"/>
    <w:rsid w:val="00AA6F92"/>
    <w:rsid w:val="00AB05A8"/>
    <w:rsid w:val="00AB1112"/>
    <w:rsid w:val="00AB11E3"/>
    <w:rsid w:val="00AB2877"/>
    <w:rsid w:val="00AB323B"/>
    <w:rsid w:val="00AB3473"/>
    <w:rsid w:val="00AB516B"/>
    <w:rsid w:val="00AB56EC"/>
    <w:rsid w:val="00AB6AE5"/>
    <w:rsid w:val="00AB7D63"/>
    <w:rsid w:val="00AC2263"/>
    <w:rsid w:val="00AC5119"/>
    <w:rsid w:val="00AC6703"/>
    <w:rsid w:val="00AC7C31"/>
    <w:rsid w:val="00AD030F"/>
    <w:rsid w:val="00AD1594"/>
    <w:rsid w:val="00AD21BA"/>
    <w:rsid w:val="00AD2ADB"/>
    <w:rsid w:val="00AD7D5B"/>
    <w:rsid w:val="00AE0246"/>
    <w:rsid w:val="00AE07FF"/>
    <w:rsid w:val="00AE1E7E"/>
    <w:rsid w:val="00AE25E7"/>
    <w:rsid w:val="00AE413C"/>
    <w:rsid w:val="00AE7752"/>
    <w:rsid w:val="00AF35E8"/>
    <w:rsid w:val="00AF5080"/>
    <w:rsid w:val="00AF5535"/>
    <w:rsid w:val="00AF55BF"/>
    <w:rsid w:val="00AF6969"/>
    <w:rsid w:val="00AF7008"/>
    <w:rsid w:val="00AF7FD6"/>
    <w:rsid w:val="00B00C8E"/>
    <w:rsid w:val="00B0153D"/>
    <w:rsid w:val="00B018E3"/>
    <w:rsid w:val="00B01EEC"/>
    <w:rsid w:val="00B02D93"/>
    <w:rsid w:val="00B03E8D"/>
    <w:rsid w:val="00B051D5"/>
    <w:rsid w:val="00B0772E"/>
    <w:rsid w:val="00B1207A"/>
    <w:rsid w:val="00B12F60"/>
    <w:rsid w:val="00B13FD4"/>
    <w:rsid w:val="00B17958"/>
    <w:rsid w:val="00B21447"/>
    <w:rsid w:val="00B2154A"/>
    <w:rsid w:val="00B23915"/>
    <w:rsid w:val="00B23B1D"/>
    <w:rsid w:val="00B2408A"/>
    <w:rsid w:val="00B25780"/>
    <w:rsid w:val="00B26A57"/>
    <w:rsid w:val="00B31177"/>
    <w:rsid w:val="00B32379"/>
    <w:rsid w:val="00B33559"/>
    <w:rsid w:val="00B3376E"/>
    <w:rsid w:val="00B33B1A"/>
    <w:rsid w:val="00B34497"/>
    <w:rsid w:val="00B3451B"/>
    <w:rsid w:val="00B35483"/>
    <w:rsid w:val="00B35CDC"/>
    <w:rsid w:val="00B36816"/>
    <w:rsid w:val="00B37124"/>
    <w:rsid w:val="00B37B8A"/>
    <w:rsid w:val="00B405D2"/>
    <w:rsid w:val="00B40B26"/>
    <w:rsid w:val="00B41F8E"/>
    <w:rsid w:val="00B42BEB"/>
    <w:rsid w:val="00B434A9"/>
    <w:rsid w:val="00B44814"/>
    <w:rsid w:val="00B44CDE"/>
    <w:rsid w:val="00B45D9F"/>
    <w:rsid w:val="00B533CB"/>
    <w:rsid w:val="00B539DE"/>
    <w:rsid w:val="00B54962"/>
    <w:rsid w:val="00B5532A"/>
    <w:rsid w:val="00B55D35"/>
    <w:rsid w:val="00B55FDA"/>
    <w:rsid w:val="00B562C1"/>
    <w:rsid w:val="00B56AD2"/>
    <w:rsid w:val="00B56D8E"/>
    <w:rsid w:val="00B57B4B"/>
    <w:rsid w:val="00B625A2"/>
    <w:rsid w:val="00B62CFA"/>
    <w:rsid w:val="00B636AF"/>
    <w:rsid w:val="00B64A05"/>
    <w:rsid w:val="00B651BE"/>
    <w:rsid w:val="00B65A9A"/>
    <w:rsid w:val="00B74140"/>
    <w:rsid w:val="00B76843"/>
    <w:rsid w:val="00B80216"/>
    <w:rsid w:val="00B81302"/>
    <w:rsid w:val="00B81A3E"/>
    <w:rsid w:val="00B82D84"/>
    <w:rsid w:val="00B90246"/>
    <w:rsid w:val="00B90344"/>
    <w:rsid w:val="00B91AA1"/>
    <w:rsid w:val="00B91CBD"/>
    <w:rsid w:val="00B92556"/>
    <w:rsid w:val="00B92582"/>
    <w:rsid w:val="00B92D44"/>
    <w:rsid w:val="00B966EB"/>
    <w:rsid w:val="00BA0EB2"/>
    <w:rsid w:val="00BA25B3"/>
    <w:rsid w:val="00BA4455"/>
    <w:rsid w:val="00BA4CDA"/>
    <w:rsid w:val="00BA4DC3"/>
    <w:rsid w:val="00BA6512"/>
    <w:rsid w:val="00BA6617"/>
    <w:rsid w:val="00BA6E1A"/>
    <w:rsid w:val="00BA6F7D"/>
    <w:rsid w:val="00BB0A3A"/>
    <w:rsid w:val="00BB35D7"/>
    <w:rsid w:val="00BB3AE7"/>
    <w:rsid w:val="00BB3D81"/>
    <w:rsid w:val="00BB439A"/>
    <w:rsid w:val="00BB52EF"/>
    <w:rsid w:val="00BB7C0B"/>
    <w:rsid w:val="00BB7E4C"/>
    <w:rsid w:val="00BB7EF4"/>
    <w:rsid w:val="00BC08BB"/>
    <w:rsid w:val="00BC27C6"/>
    <w:rsid w:val="00BC4B89"/>
    <w:rsid w:val="00BC5593"/>
    <w:rsid w:val="00BD111A"/>
    <w:rsid w:val="00BD2584"/>
    <w:rsid w:val="00BD3420"/>
    <w:rsid w:val="00BD381C"/>
    <w:rsid w:val="00BD3AFC"/>
    <w:rsid w:val="00BD67B8"/>
    <w:rsid w:val="00BD74B2"/>
    <w:rsid w:val="00BE0CD9"/>
    <w:rsid w:val="00BE1A70"/>
    <w:rsid w:val="00BE1E38"/>
    <w:rsid w:val="00BE405D"/>
    <w:rsid w:val="00BE457A"/>
    <w:rsid w:val="00BE745A"/>
    <w:rsid w:val="00BE78BF"/>
    <w:rsid w:val="00BE7906"/>
    <w:rsid w:val="00BF15CB"/>
    <w:rsid w:val="00BF26E8"/>
    <w:rsid w:val="00BF5925"/>
    <w:rsid w:val="00BF6E76"/>
    <w:rsid w:val="00C002D7"/>
    <w:rsid w:val="00C016DE"/>
    <w:rsid w:val="00C0187F"/>
    <w:rsid w:val="00C019EF"/>
    <w:rsid w:val="00C02A20"/>
    <w:rsid w:val="00C02B1A"/>
    <w:rsid w:val="00C04246"/>
    <w:rsid w:val="00C048A7"/>
    <w:rsid w:val="00C04FD5"/>
    <w:rsid w:val="00C06848"/>
    <w:rsid w:val="00C06F93"/>
    <w:rsid w:val="00C0797E"/>
    <w:rsid w:val="00C100D1"/>
    <w:rsid w:val="00C10BC9"/>
    <w:rsid w:val="00C1101B"/>
    <w:rsid w:val="00C1146F"/>
    <w:rsid w:val="00C11E37"/>
    <w:rsid w:val="00C131C1"/>
    <w:rsid w:val="00C13A09"/>
    <w:rsid w:val="00C13B9E"/>
    <w:rsid w:val="00C143DC"/>
    <w:rsid w:val="00C148B9"/>
    <w:rsid w:val="00C14B59"/>
    <w:rsid w:val="00C16202"/>
    <w:rsid w:val="00C176A3"/>
    <w:rsid w:val="00C200EF"/>
    <w:rsid w:val="00C21935"/>
    <w:rsid w:val="00C24EED"/>
    <w:rsid w:val="00C253A5"/>
    <w:rsid w:val="00C30817"/>
    <w:rsid w:val="00C312A9"/>
    <w:rsid w:val="00C31C72"/>
    <w:rsid w:val="00C32269"/>
    <w:rsid w:val="00C41A7B"/>
    <w:rsid w:val="00C4228B"/>
    <w:rsid w:val="00C432FC"/>
    <w:rsid w:val="00C43B2E"/>
    <w:rsid w:val="00C45CF9"/>
    <w:rsid w:val="00C45FCB"/>
    <w:rsid w:val="00C47E56"/>
    <w:rsid w:val="00C5051C"/>
    <w:rsid w:val="00C51191"/>
    <w:rsid w:val="00C51680"/>
    <w:rsid w:val="00C519D7"/>
    <w:rsid w:val="00C52086"/>
    <w:rsid w:val="00C54AE2"/>
    <w:rsid w:val="00C62F48"/>
    <w:rsid w:val="00C6401F"/>
    <w:rsid w:val="00C67051"/>
    <w:rsid w:val="00C72841"/>
    <w:rsid w:val="00C731A3"/>
    <w:rsid w:val="00C73771"/>
    <w:rsid w:val="00C75459"/>
    <w:rsid w:val="00C75B5A"/>
    <w:rsid w:val="00C75C89"/>
    <w:rsid w:val="00C7639A"/>
    <w:rsid w:val="00C76814"/>
    <w:rsid w:val="00C768B0"/>
    <w:rsid w:val="00C91B4B"/>
    <w:rsid w:val="00C92AF5"/>
    <w:rsid w:val="00C92C32"/>
    <w:rsid w:val="00C950FC"/>
    <w:rsid w:val="00C97377"/>
    <w:rsid w:val="00C97410"/>
    <w:rsid w:val="00CA0D95"/>
    <w:rsid w:val="00CA0F37"/>
    <w:rsid w:val="00CA2870"/>
    <w:rsid w:val="00CA5BD4"/>
    <w:rsid w:val="00CB03A8"/>
    <w:rsid w:val="00CB1789"/>
    <w:rsid w:val="00CB1D97"/>
    <w:rsid w:val="00CB3A64"/>
    <w:rsid w:val="00CB4141"/>
    <w:rsid w:val="00CB4200"/>
    <w:rsid w:val="00CB439E"/>
    <w:rsid w:val="00CB4401"/>
    <w:rsid w:val="00CB50B3"/>
    <w:rsid w:val="00CB693C"/>
    <w:rsid w:val="00CB6CAE"/>
    <w:rsid w:val="00CB7719"/>
    <w:rsid w:val="00CB7B72"/>
    <w:rsid w:val="00CC2449"/>
    <w:rsid w:val="00CC4419"/>
    <w:rsid w:val="00CC4F9D"/>
    <w:rsid w:val="00CC6159"/>
    <w:rsid w:val="00CC67F3"/>
    <w:rsid w:val="00CC78B4"/>
    <w:rsid w:val="00CC7C85"/>
    <w:rsid w:val="00CD0A11"/>
    <w:rsid w:val="00CD33D4"/>
    <w:rsid w:val="00CD4200"/>
    <w:rsid w:val="00CD56A1"/>
    <w:rsid w:val="00CD67D5"/>
    <w:rsid w:val="00CD6FD5"/>
    <w:rsid w:val="00CE193C"/>
    <w:rsid w:val="00CE2563"/>
    <w:rsid w:val="00CE59C7"/>
    <w:rsid w:val="00CE789B"/>
    <w:rsid w:val="00CE7BCA"/>
    <w:rsid w:val="00CE7F1D"/>
    <w:rsid w:val="00CF0068"/>
    <w:rsid w:val="00CF2167"/>
    <w:rsid w:val="00CF226A"/>
    <w:rsid w:val="00CF4290"/>
    <w:rsid w:val="00CF4F5E"/>
    <w:rsid w:val="00CF729B"/>
    <w:rsid w:val="00CF7863"/>
    <w:rsid w:val="00D02883"/>
    <w:rsid w:val="00D04C61"/>
    <w:rsid w:val="00D04F45"/>
    <w:rsid w:val="00D05C65"/>
    <w:rsid w:val="00D05F83"/>
    <w:rsid w:val="00D105A5"/>
    <w:rsid w:val="00D11898"/>
    <w:rsid w:val="00D11D28"/>
    <w:rsid w:val="00D12DCE"/>
    <w:rsid w:val="00D1347F"/>
    <w:rsid w:val="00D14182"/>
    <w:rsid w:val="00D149D9"/>
    <w:rsid w:val="00D14C5E"/>
    <w:rsid w:val="00D16C1A"/>
    <w:rsid w:val="00D17800"/>
    <w:rsid w:val="00D17E44"/>
    <w:rsid w:val="00D20D5C"/>
    <w:rsid w:val="00D21546"/>
    <w:rsid w:val="00D217CB"/>
    <w:rsid w:val="00D251A5"/>
    <w:rsid w:val="00D258B6"/>
    <w:rsid w:val="00D26080"/>
    <w:rsid w:val="00D26D0A"/>
    <w:rsid w:val="00D26E51"/>
    <w:rsid w:val="00D27952"/>
    <w:rsid w:val="00D32148"/>
    <w:rsid w:val="00D33995"/>
    <w:rsid w:val="00D33B66"/>
    <w:rsid w:val="00D33CF8"/>
    <w:rsid w:val="00D3408D"/>
    <w:rsid w:val="00D40276"/>
    <w:rsid w:val="00D50DA4"/>
    <w:rsid w:val="00D521B7"/>
    <w:rsid w:val="00D54198"/>
    <w:rsid w:val="00D54E3A"/>
    <w:rsid w:val="00D57ED0"/>
    <w:rsid w:val="00D60F1E"/>
    <w:rsid w:val="00D64C81"/>
    <w:rsid w:val="00D65224"/>
    <w:rsid w:val="00D6689B"/>
    <w:rsid w:val="00D714D0"/>
    <w:rsid w:val="00D72B69"/>
    <w:rsid w:val="00D7493B"/>
    <w:rsid w:val="00D7494E"/>
    <w:rsid w:val="00D82088"/>
    <w:rsid w:val="00D83CA8"/>
    <w:rsid w:val="00D8412F"/>
    <w:rsid w:val="00D84CDF"/>
    <w:rsid w:val="00D86A54"/>
    <w:rsid w:val="00D9139B"/>
    <w:rsid w:val="00D94F83"/>
    <w:rsid w:val="00D959B4"/>
    <w:rsid w:val="00D95EB7"/>
    <w:rsid w:val="00D96BDF"/>
    <w:rsid w:val="00D976B9"/>
    <w:rsid w:val="00DA4DA5"/>
    <w:rsid w:val="00DA6D1A"/>
    <w:rsid w:val="00DA6F3D"/>
    <w:rsid w:val="00DB0358"/>
    <w:rsid w:val="00DB0DE9"/>
    <w:rsid w:val="00DB2E8D"/>
    <w:rsid w:val="00DB3797"/>
    <w:rsid w:val="00DB44AD"/>
    <w:rsid w:val="00DB5B36"/>
    <w:rsid w:val="00DB7E1F"/>
    <w:rsid w:val="00DC1178"/>
    <w:rsid w:val="00DC15AB"/>
    <w:rsid w:val="00DC21F8"/>
    <w:rsid w:val="00DC3EC6"/>
    <w:rsid w:val="00DC43F6"/>
    <w:rsid w:val="00DD06B6"/>
    <w:rsid w:val="00DD1286"/>
    <w:rsid w:val="00DD1A59"/>
    <w:rsid w:val="00DD2197"/>
    <w:rsid w:val="00DD3BB3"/>
    <w:rsid w:val="00DD3D75"/>
    <w:rsid w:val="00DD658E"/>
    <w:rsid w:val="00DD7984"/>
    <w:rsid w:val="00DE196E"/>
    <w:rsid w:val="00DE2212"/>
    <w:rsid w:val="00DE36C8"/>
    <w:rsid w:val="00DE4694"/>
    <w:rsid w:val="00DE678E"/>
    <w:rsid w:val="00DF0154"/>
    <w:rsid w:val="00DF14EE"/>
    <w:rsid w:val="00DF18BE"/>
    <w:rsid w:val="00DF4589"/>
    <w:rsid w:val="00DF49D9"/>
    <w:rsid w:val="00DF4CA2"/>
    <w:rsid w:val="00DF524F"/>
    <w:rsid w:val="00DF6C53"/>
    <w:rsid w:val="00E00978"/>
    <w:rsid w:val="00E00F76"/>
    <w:rsid w:val="00E039E6"/>
    <w:rsid w:val="00E05C94"/>
    <w:rsid w:val="00E05D6B"/>
    <w:rsid w:val="00E061C7"/>
    <w:rsid w:val="00E07C69"/>
    <w:rsid w:val="00E112F9"/>
    <w:rsid w:val="00E12087"/>
    <w:rsid w:val="00E1237C"/>
    <w:rsid w:val="00E12DC6"/>
    <w:rsid w:val="00E13283"/>
    <w:rsid w:val="00E141D7"/>
    <w:rsid w:val="00E1491C"/>
    <w:rsid w:val="00E15ACC"/>
    <w:rsid w:val="00E16CCA"/>
    <w:rsid w:val="00E212CD"/>
    <w:rsid w:val="00E21333"/>
    <w:rsid w:val="00E23EC7"/>
    <w:rsid w:val="00E267E9"/>
    <w:rsid w:val="00E27A21"/>
    <w:rsid w:val="00E27CE7"/>
    <w:rsid w:val="00E30004"/>
    <w:rsid w:val="00E329CF"/>
    <w:rsid w:val="00E32A1A"/>
    <w:rsid w:val="00E32B57"/>
    <w:rsid w:val="00E33CD3"/>
    <w:rsid w:val="00E33E02"/>
    <w:rsid w:val="00E359CE"/>
    <w:rsid w:val="00E424CD"/>
    <w:rsid w:val="00E4392F"/>
    <w:rsid w:val="00E44D56"/>
    <w:rsid w:val="00E4525D"/>
    <w:rsid w:val="00E4795D"/>
    <w:rsid w:val="00E51159"/>
    <w:rsid w:val="00E52014"/>
    <w:rsid w:val="00E52160"/>
    <w:rsid w:val="00E52D41"/>
    <w:rsid w:val="00E5334E"/>
    <w:rsid w:val="00E542E9"/>
    <w:rsid w:val="00E54E7C"/>
    <w:rsid w:val="00E5595C"/>
    <w:rsid w:val="00E56AAD"/>
    <w:rsid w:val="00E56AD4"/>
    <w:rsid w:val="00E57C16"/>
    <w:rsid w:val="00E629E9"/>
    <w:rsid w:val="00E62A39"/>
    <w:rsid w:val="00E62AD7"/>
    <w:rsid w:val="00E64610"/>
    <w:rsid w:val="00E646B3"/>
    <w:rsid w:val="00E66148"/>
    <w:rsid w:val="00E6632A"/>
    <w:rsid w:val="00E6728C"/>
    <w:rsid w:val="00E70CB2"/>
    <w:rsid w:val="00E7486C"/>
    <w:rsid w:val="00E754C2"/>
    <w:rsid w:val="00E7579C"/>
    <w:rsid w:val="00E759B2"/>
    <w:rsid w:val="00E803EB"/>
    <w:rsid w:val="00E80751"/>
    <w:rsid w:val="00E807C1"/>
    <w:rsid w:val="00E82832"/>
    <w:rsid w:val="00E83778"/>
    <w:rsid w:val="00E84A55"/>
    <w:rsid w:val="00E85A96"/>
    <w:rsid w:val="00E86611"/>
    <w:rsid w:val="00E867BE"/>
    <w:rsid w:val="00E9123C"/>
    <w:rsid w:val="00E921F3"/>
    <w:rsid w:val="00E92751"/>
    <w:rsid w:val="00E92763"/>
    <w:rsid w:val="00E9300B"/>
    <w:rsid w:val="00E936BA"/>
    <w:rsid w:val="00E94BD7"/>
    <w:rsid w:val="00E96B5F"/>
    <w:rsid w:val="00E97C91"/>
    <w:rsid w:val="00E97D08"/>
    <w:rsid w:val="00EA1390"/>
    <w:rsid w:val="00EA1794"/>
    <w:rsid w:val="00EA1CAC"/>
    <w:rsid w:val="00EA35CE"/>
    <w:rsid w:val="00EA6A3D"/>
    <w:rsid w:val="00EB21E2"/>
    <w:rsid w:val="00EB5C33"/>
    <w:rsid w:val="00EB6224"/>
    <w:rsid w:val="00EC0C49"/>
    <w:rsid w:val="00EC28DC"/>
    <w:rsid w:val="00EC4271"/>
    <w:rsid w:val="00EC5EB0"/>
    <w:rsid w:val="00EC6465"/>
    <w:rsid w:val="00ED096D"/>
    <w:rsid w:val="00ED1B71"/>
    <w:rsid w:val="00ED2328"/>
    <w:rsid w:val="00ED2674"/>
    <w:rsid w:val="00ED3D6E"/>
    <w:rsid w:val="00ED66F7"/>
    <w:rsid w:val="00EE0805"/>
    <w:rsid w:val="00EE2070"/>
    <w:rsid w:val="00EE361A"/>
    <w:rsid w:val="00EE49BD"/>
    <w:rsid w:val="00EE6062"/>
    <w:rsid w:val="00EE7B5E"/>
    <w:rsid w:val="00EF0E48"/>
    <w:rsid w:val="00EF17E9"/>
    <w:rsid w:val="00EF235A"/>
    <w:rsid w:val="00EF2703"/>
    <w:rsid w:val="00EF3856"/>
    <w:rsid w:val="00EF3FB6"/>
    <w:rsid w:val="00EF7BFE"/>
    <w:rsid w:val="00F03CFD"/>
    <w:rsid w:val="00F06756"/>
    <w:rsid w:val="00F073C4"/>
    <w:rsid w:val="00F1450D"/>
    <w:rsid w:val="00F1505B"/>
    <w:rsid w:val="00F15082"/>
    <w:rsid w:val="00F156BF"/>
    <w:rsid w:val="00F15CA6"/>
    <w:rsid w:val="00F20698"/>
    <w:rsid w:val="00F21D71"/>
    <w:rsid w:val="00F2283E"/>
    <w:rsid w:val="00F24686"/>
    <w:rsid w:val="00F249B0"/>
    <w:rsid w:val="00F2542F"/>
    <w:rsid w:val="00F30980"/>
    <w:rsid w:val="00F312E9"/>
    <w:rsid w:val="00F337B1"/>
    <w:rsid w:val="00F37DDA"/>
    <w:rsid w:val="00F408D9"/>
    <w:rsid w:val="00F40C1F"/>
    <w:rsid w:val="00F429D9"/>
    <w:rsid w:val="00F43504"/>
    <w:rsid w:val="00F43EAF"/>
    <w:rsid w:val="00F4509E"/>
    <w:rsid w:val="00F46790"/>
    <w:rsid w:val="00F5088D"/>
    <w:rsid w:val="00F5165D"/>
    <w:rsid w:val="00F51E11"/>
    <w:rsid w:val="00F52435"/>
    <w:rsid w:val="00F5373D"/>
    <w:rsid w:val="00F54485"/>
    <w:rsid w:val="00F55548"/>
    <w:rsid w:val="00F5630B"/>
    <w:rsid w:val="00F57030"/>
    <w:rsid w:val="00F603A0"/>
    <w:rsid w:val="00F610F2"/>
    <w:rsid w:val="00F612EE"/>
    <w:rsid w:val="00F62D55"/>
    <w:rsid w:val="00F631D4"/>
    <w:rsid w:val="00F637E9"/>
    <w:rsid w:val="00F640B7"/>
    <w:rsid w:val="00F65014"/>
    <w:rsid w:val="00F66309"/>
    <w:rsid w:val="00F66556"/>
    <w:rsid w:val="00F66DEF"/>
    <w:rsid w:val="00F676F4"/>
    <w:rsid w:val="00F70336"/>
    <w:rsid w:val="00F705CB"/>
    <w:rsid w:val="00F72F5F"/>
    <w:rsid w:val="00F74453"/>
    <w:rsid w:val="00F76E8C"/>
    <w:rsid w:val="00F77FDA"/>
    <w:rsid w:val="00F806D0"/>
    <w:rsid w:val="00F80CCA"/>
    <w:rsid w:val="00F81C4D"/>
    <w:rsid w:val="00F81C8F"/>
    <w:rsid w:val="00F82F4D"/>
    <w:rsid w:val="00F846E9"/>
    <w:rsid w:val="00F86D12"/>
    <w:rsid w:val="00F86D3D"/>
    <w:rsid w:val="00F86E65"/>
    <w:rsid w:val="00F9039F"/>
    <w:rsid w:val="00F90F61"/>
    <w:rsid w:val="00F94288"/>
    <w:rsid w:val="00F94FB4"/>
    <w:rsid w:val="00F96168"/>
    <w:rsid w:val="00F967A5"/>
    <w:rsid w:val="00F97CC7"/>
    <w:rsid w:val="00FA05D1"/>
    <w:rsid w:val="00FA09DC"/>
    <w:rsid w:val="00FA14C7"/>
    <w:rsid w:val="00FA1503"/>
    <w:rsid w:val="00FA22F8"/>
    <w:rsid w:val="00FA37A8"/>
    <w:rsid w:val="00FA611F"/>
    <w:rsid w:val="00FA6352"/>
    <w:rsid w:val="00FA7D4E"/>
    <w:rsid w:val="00FB259C"/>
    <w:rsid w:val="00FB2FEC"/>
    <w:rsid w:val="00FB4481"/>
    <w:rsid w:val="00FB4B05"/>
    <w:rsid w:val="00FB501B"/>
    <w:rsid w:val="00FB5ECB"/>
    <w:rsid w:val="00FB610F"/>
    <w:rsid w:val="00FB64C5"/>
    <w:rsid w:val="00FB6C73"/>
    <w:rsid w:val="00FC0ACC"/>
    <w:rsid w:val="00FC11E9"/>
    <w:rsid w:val="00FC4FA7"/>
    <w:rsid w:val="00FC5A8E"/>
    <w:rsid w:val="00FC5D44"/>
    <w:rsid w:val="00FC5F32"/>
    <w:rsid w:val="00FC6BE5"/>
    <w:rsid w:val="00FC722D"/>
    <w:rsid w:val="00FC764C"/>
    <w:rsid w:val="00FC7A6D"/>
    <w:rsid w:val="00FD0B3E"/>
    <w:rsid w:val="00FD201B"/>
    <w:rsid w:val="00FD6588"/>
    <w:rsid w:val="00FE2C60"/>
    <w:rsid w:val="00FE3DD9"/>
    <w:rsid w:val="00FE415E"/>
    <w:rsid w:val="00FE4278"/>
    <w:rsid w:val="00FE5658"/>
    <w:rsid w:val="00FE5871"/>
    <w:rsid w:val="00FE5AB7"/>
    <w:rsid w:val="00FE614C"/>
    <w:rsid w:val="00FE74B2"/>
    <w:rsid w:val="00FF223C"/>
    <w:rsid w:val="00F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67F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3B"/>
    <w:rPr>
      <w:rFonts w:ascii="Verdana" w:hAnsi="Verdana"/>
      <w:sz w:val="18"/>
      <w:szCs w:val="18"/>
    </w:rPr>
  </w:style>
  <w:style w:type="paragraph" w:styleId="1">
    <w:name w:val="heading 1"/>
    <w:basedOn w:val="No-numheading1Agency"/>
    <w:next w:val="BodytextAgency"/>
    <w:qFormat/>
    <w:rsid w:val="001856FF"/>
    <w:rPr>
      <w:noProof/>
    </w:rPr>
  </w:style>
  <w:style w:type="paragraph" w:styleId="2">
    <w:name w:val="heading 2"/>
    <w:basedOn w:val="No-numheading2Agency"/>
    <w:next w:val="BodytextAgency"/>
    <w:semiHidden/>
    <w:unhideWhenUsed/>
    <w:qFormat/>
    <w:rsid w:val="001856FF"/>
    <w:pPr>
      <w:spacing w:before="240" w:after="60"/>
    </w:pPr>
    <w:rPr>
      <w:rFonts w:ascii="Cambria" w:eastAsia="Times New Roman" w:hAnsi="Cambria" w:cs="Times New Roman"/>
      <w:iCs/>
      <w:kern w:val="0"/>
      <w:sz w:val="28"/>
      <w:szCs w:val="28"/>
      <w:lang w:eastAsia="zh-CN"/>
    </w:rPr>
  </w:style>
  <w:style w:type="paragraph" w:styleId="3">
    <w:name w:val="heading 3"/>
    <w:basedOn w:val="No-numheading3Agency"/>
    <w:next w:val="BodytextAgency"/>
    <w:semiHidden/>
    <w:unhideWhenUsed/>
    <w:qFormat/>
    <w:rsid w:val="001856FF"/>
    <w:pPr>
      <w:spacing w:before="240" w:after="60"/>
    </w:pPr>
    <w:rPr>
      <w:rFonts w:ascii="Cambria" w:eastAsia="Times New Roman" w:hAnsi="Cambria" w:cs="Times New Roman"/>
      <w:kern w:val="0"/>
      <w:sz w:val="26"/>
      <w:szCs w:val="26"/>
      <w:lang w:eastAsia="zh-CN"/>
    </w:rPr>
  </w:style>
  <w:style w:type="paragraph" w:styleId="4">
    <w:name w:val="heading 4"/>
    <w:basedOn w:val="No-numheading4Agency"/>
    <w:next w:val="BodytextAgency"/>
    <w:semiHidden/>
    <w:unhideWhenUsed/>
    <w:qFormat/>
    <w:rsid w:val="001856FF"/>
    <w:pPr>
      <w:spacing w:before="240" w:after="60"/>
    </w:pPr>
    <w:rPr>
      <w:rFonts w:ascii="Calibri" w:eastAsia="Times New Roman" w:hAnsi="Calibri" w:cs="Times New Roman"/>
      <w:i w:val="0"/>
      <w:kern w:val="0"/>
      <w:sz w:val="28"/>
      <w:szCs w:val="28"/>
      <w:lang w:eastAsia="zh-CN"/>
    </w:rPr>
  </w:style>
  <w:style w:type="paragraph" w:styleId="5">
    <w:name w:val="heading 5"/>
    <w:basedOn w:val="a"/>
    <w:next w:val="a"/>
    <w:unhideWhenUsed/>
    <w:qFormat/>
    <w:rsid w:val="001856F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No-numheading6Agency"/>
    <w:next w:val="BodytextAgency"/>
    <w:semiHidden/>
    <w:unhideWhenUsed/>
    <w:qFormat/>
    <w:rsid w:val="001856FF"/>
    <w:pPr>
      <w:keepNext w:val="0"/>
      <w:spacing w:before="240" w:after="60"/>
    </w:pPr>
    <w:rPr>
      <w:rFonts w:ascii="Calibri" w:eastAsia="Times New Roman" w:hAnsi="Calibri" w:cs="Times New Roman"/>
      <w:kern w:val="0"/>
      <w:sz w:val="22"/>
      <w:szCs w:val="22"/>
      <w:lang w:eastAsia="zh-CN"/>
    </w:rPr>
  </w:style>
  <w:style w:type="paragraph" w:styleId="7">
    <w:name w:val="heading 7"/>
    <w:basedOn w:val="No-numheading7Agency"/>
    <w:next w:val="BodytextAgency"/>
    <w:semiHidden/>
    <w:unhideWhenUsed/>
    <w:qFormat/>
    <w:rsid w:val="001856FF"/>
    <w:pPr>
      <w:keepNext w:val="0"/>
      <w:spacing w:before="240" w:after="60"/>
    </w:pPr>
    <w:rPr>
      <w:rFonts w:ascii="Calibri" w:eastAsia="Times New Roman" w:hAnsi="Calibri" w:cs="Times New Roman"/>
      <w:b w:val="0"/>
      <w:bCs w:val="0"/>
      <w:kern w:val="0"/>
      <w:sz w:val="24"/>
      <w:szCs w:val="24"/>
      <w:lang w:eastAsia="zh-CN"/>
    </w:rPr>
  </w:style>
  <w:style w:type="paragraph" w:styleId="8">
    <w:name w:val="heading 8"/>
    <w:basedOn w:val="No-numheading8Agency"/>
    <w:next w:val="BodytextAgency"/>
    <w:semiHidden/>
    <w:unhideWhenUsed/>
    <w:qFormat/>
    <w:rsid w:val="001856FF"/>
    <w:pPr>
      <w:keepNext w:val="0"/>
      <w:spacing w:before="240" w:after="60"/>
    </w:pPr>
    <w:rPr>
      <w:rFonts w:ascii="Calibri" w:eastAsia="Times New Roman" w:hAnsi="Calibri" w:cs="Times New Roman"/>
      <w:b w:val="0"/>
      <w:bCs w:val="0"/>
      <w:i/>
      <w:iCs/>
      <w:kern w:val="0"/>
      <w:sz w:val="24"/>
      <w:szCs w:val="24"/>
      <w:lang w:eastAsia="zh-CN"/>
    </w:rPr>
  </w:style>
  <w:style w:type="paragraph" w:styleId="9">
    <w:name w:val="heading 9"/>
    <w:basedOn w:val="No-numheading9Agency"/>
    <w:next w:val="BodytextAgency"/>
    <w:semiHidden/>
    <w:unhideWhenUsed/>
    <w:qFormat/>
    <w:rsid w:val="001856FF"/>
    <w:pPr>
      <w:keepNext w:val="0"/>
      <w:spacing w:before="240" w:after="60"/>
    </w:pPr>
    <w:rPr>
      <w:rFonts w:ascii="Cambria" w:eastAsia="Times New Roman" w:hAnsi="Cambria" w:cs="Times New Roman"/>
      <w:b w:val="0"/>
      <w:bCs w:val="0"/>
      <w:kern w:val="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centredAgency">
    <w:name w:val="Heading centred (Agency)"/>
    <w:basedOn w:val="No-numheading1Agency"/>
    <w:next w:val="BodytextAgency"/>
    <w:qFormat/>
    <w:rsid w:val="007B31C7"/>
    <w:pPr>
      <w:jc w:val="center"/>
    </w:pPr>
  </w:style>
  <w:style w:type="paragraph" w:styleId="a3">
    <w:name w:val="footer"/>
    <w:basedOn w:val="a"/>
    <w:semiHidden/>
    <w:rsid w:val="00E51159"/>
    <w:pPr>
      <w:tabs>
        <w:tab w:val="center" w:pos="4153"/>
        <w:tab w:val="right" w:pos="8306"/>
      </w:tabs>
    </w:pPr>
    <w:rPr>
      <w:rFonts w:ascii="Arial" w:eastAsia="Times New Roman" w:hAnsi="Arial"/>
      <w:sz w:val="16"/>
      <w:szCs w:val="20"/>
      <w:lang w:eastAsia="en-US"/>
    </w:rPr>
  </w:style>
  <w:style w:type="character" w:styleId="a4">
    <w:name w:val="page number"/>
    <w:basedOn w:val="a0"/>
    <w:semiHidden/>
    <w:rsid w:val="00E51159"/>
  </w:style>
  <w:style w:type="paragraph" w:customStyle="1" w:styleId="FooterAgency">
    <w:name w:val="Footer (Agency)"/>
    <w:basedOn w:val="a"/>
    <w:link w:val="FooterAgencyCharChar"/>
    <w:rsid w:val="00660183"/>
    <w:rPr>
      <w:rFonts w:eastAsia="Verdana" w:cs="Verdana"/>
      <w:color w:val="6D6F71"/>
      <w:sz w:val="14"/>
      <w:szCs w:val="14"/>
    </w:rPr>
  </w:style>
  <w:style w:type="paragraph" w:customStyle="1" w:styleId="FooterblueAgency">
    <w:name w:val="Footer blue (Agency)"/>
    <w:basedOn w:val="a"/>
    <w:link w:val="FooterblueAgencyCharChar"/>
    <w:rsid w:val="00660183"/>
    <w:rPr>
      <w:rFonts w:eastAsia="Verdana" w:cs="Verdana"/>
      <w:b/>
      <w:color w:val="003399"/>
      <w:sz w:val="13"/>
      <w:szCs w:val="14"/>
    </w:rPr>
  </w:style>
  <w:style w:type="table" w:customStyle="1" w:styleId="FootertableAgency">
    <w:name w:val="Footer table (Agency)"/>
    <w:basedOn w:val="a1"/>
    <w:semiHidden/>
    <w:rsid w:val="00E51159"/>
    <w:rPr>
      <w:rFonts w:ascii="Verdana" w:hAnsi="Verdana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Palatino Linotype" w:hAnsi="Palatino Linotype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link w:val="FooterAgency"/>
    <w:rsid w:val="001856FF"/>
    <w:rPr>
      <w:rFonts w:ascii="Verdana" w:eastAsia="Verdana" w:hAnsi="Verdana" w:cs="Verdana"/>
      <w:color w:val="6D6F71"/>
      <w:sz w:val="14"/>
      <w:szCs w:val="14"/>
    </w:rPr>
  </w:style>
  <w:style w:type="paragraph" w:customStyle="1" w:styleId="PagenumberAgency">
    <w:name w:val="Page number (Agency)"/>
    <w:basedOn w:val="a"/>
    <w:next w:val="a"/>
    <w:link w:val="PagenumberAgencyCharChar"/>
    <w:semiHidden/>
    <w:rsid w:val="00E51159"/>
    <w:pPr>
      <w:tabs>
        <w:tab w:val="right" w:pos="9781"/>
      </w:tabs>
      <w:jc w:val="right"/>
    </w:pPr>
    <w:rPr>
      <w:rFonts w:eastAsia="Verdana"/>
      <w:color w:val="6D6F71"/>
      <w:sz w:val="14"/>
      <w:szCs w:val="14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rsid w:val="00E51159"/>
    <w:rPr>
      <w:rFonts w:ascii="Verdana" w:eastAsia="Verdana" w:hAnsi="Verdana" w:cs="Verdana"/>
      <w:color w:val="6D6F71"/>
      <w:sz w:val="14"/>
      <w:szCs w:val="14"/>
    </w:rPr>
  </w:style>
  <w:style w:type="character" w:customStyle="1" w:styleId="FooterblueAgencyCharChar">
    <w:name w:val="Footer blue (Agency) Char Char"/>
    <w:link w:val="FooterblueAgency"/>
    <w:rsid w:val="001856FF"/>
    <w:rPr>
      <w:rFonts w:ascii="Verdana" w:eastAsia="Verdana" w:hAnsi="Verdana" w:cs="Verdana"/>
      <w:b/>
      <w:color w:val="003399"/>
      <w:sz w:val="13"/>
      <w:szCs w:val="14"/>
    </w:rPr>
  </w:style>
  <w:style w:type="paragraph" w:styleId="a5">
    <w:name w:val="Body Text"/>
    <w:basedOn w:val="a"/>
    <w:link w:val="a6"/>
    <w:semiHidden/>
    <w:rsid w:val="00E51159"/>
    <w:pPr>
      <w:spacing w:after="140" w:line="280" w:lineRule="atLeast"/>
    </w:pPr>
  </w:style>
  <w:style w:type="paragraph" w:customStyle="1" w:styleId="BodytextAgency">
    <w:name w:val="Body text (Agency)"/>
    <w:basedOn w:val="a"/>
    <w:link w:val="BodytextAgencyChar"/>
    <w:qFormat/>
    <w:rsid w:val="007B31C7"/>
    <w:pPr>
      <w:spacing w:after="140" w:line="280" w:lineRule="atLeast"/>
    </w:pPr>
    <w:rPr>
      <w:rFonts w:eastAsia="Verdana" w:cs="Verdana"/>
    </w:rPr>
  </w:style>
  <w:style w:type="numbering" w:customStyle="1" w:styleId="BulletsAgency">
    <w:name w:val="Bullets (Agency)"/>
    <w:basedOn w:val="a2"/>
    <w:rsid w:val="00E51159"/>
    <w:pPr>
      <w:numPr>
        <w:numId w:val="1"/>
      </w:numPr>
    </w:pPr>
  </w:style>
  <w:style w:type="paragraph" w:customStyle="1" w:styleId="DisclaimerAgency">
    <w:name w:val="Disclaimer (Agency)"/>
    <w:basedOn w:val="a"/>
    <w:semiHidden/>
    <w:rsid w:val="00E51159"/>
    <w:pPr>
      <w:tabs>
        <w:tab w:val="center" w:pos="4320"/>
        <w:tab w:val="right" w:pos="8640"/>
      </w:tabs>
      <w:spacing w:after="57" w:line="150" w:lineRule="exact"/>
    </w:pPr>
    <w:rPr>
      <w:rFonts w:eastAsia="Verdana"/>
      <w:snapToGrid w:val="0"/>
      <w:color w:val="6D6F71"/>
      <w:sz w:val="13"/>
      <w:szCs w:val="13"/>
    </w:rPr>
  </w:style>
  <w:style w:type="paragraph" w:customStyle="1" w:styleId="DocsubtitleAgency">
    <w:name w:val="Doc subtitle (Agency)"/>
    <w:basedOn w:val="a"/>
    <w:next w:val="BodytextAgency"/>
    <w:qFormat/>
    <w:rsid w:val="007B31C7"/>
    <w:pPr>
      <w:spacing w:after="640" w:line="360" w:lineRule="atLeast"/>
    </w:pPr>
    <w:rPr>
      <w:rFonts w:eastAsia="Verdana" w:cs="Verdana"/>
      <w:sz w:val="24"/>
      <w:szCs w:val="24"/>
    </w:rPr>
  </w:style>
  <w:style w:type="paragraph" w:customStyle="1" w:styleId="DoctitleAgency">
    <w:name w:val="Doc title (Agency)"/>
    <w:basedOn w:val="a"/>
    <w:next w:val="DocsubtitleAgency"/>
    <w:qFormat/>
    <w:rsid w:val="007B31C7"/>
    <w:pPr>
      <w:spacing w:before="720" w:line="360" w:lineRule="atLeast"/>
    </w:pPr>
    <w:rPr>
      <w:rFonts w:eastAsia="Verdana" w:cs="Verdana"/>
      <w:color w:val="003399"/>
      <w:sz w:val="32"/>
      <w:szCs w:val="32"/>
    </w:rPr>
  </w:style>
  <w:style w:type="paragraph" w:customStyle="1" w:styleId="DraftingNotesAgency">
    <w:name w:val="Drafting Notes (Agency)"/>
    <w:basedOn w:val="a"/>
    <w:next w:val="BodytextAgency"/>
    <w:qFormat/>
    <w:rsid w:val="007B31C7"/>
    <w:pPr>
      <w:spacing w:after="140" w:line="280" w:lineRule="atLeast"/>
    </w:pPr>
    <w:rPr>
      <w:rFonts w:ascii="Courier New" w:eastAsia="Verdana" w:hAnsi="Courier New"/>
      <w:i/>
      <w:color w:val="339966"/>
      <w:sz w:val="22"/>
    </w:rPr>
  </w:style>
  <w:style w:type="character" w:styleId="a7">
    <w:name w:val="endnote reference"/>
    <w:semiHidden/>
    <w:rsid w:val="00E51159"/>
    <w:rPr>
      <w:rFonts w:ascii="Verdana" w:hAnsi="Verdana"/>
      <w:vertAlign w:val="superscript"/>
    </w:rPr>
  </w:style>
  <w:style w:type="character" w:customStyle="1" w:styleId="EndnotereferenceAgency">
    <w:name w:val="Endnote reference (Agency)"/>
    <w:semiHidden/>
    <w:rsid w:val="00E51159"/>
    <w:rPr>
      <w:rFonts w:ascii="Verdana" w:hAnsi="Verdana"/>
      <w:vertAlign w:val="superscript"/>
    </w:rPr>
  </w:style>
  <w:style w:type="paragraph" w:styleId="a8">
    <w:name w:val="endnote text"/>
    <w:basedOn w:val="a"/>
    <w:semiHidden/>
    <w:rsid w:val="00E51159"/>
    <w:rPr>
      <w:rFonts w:eastAsia="Verdana"/>
      <w:sz w:val="15"/>
      <w:szCs w:val="15"/>
    </w:rPr>
  </w:style>
  <w:style w:type="paragraph" w:customStyle="1" w:styleId="EndnotetextAgency">
    <w:name w:val="Endnote text (Agency)"/>
    <w:basedOn w:val="a"/>
    <w:semiHidden/>
    <w:rsid w:val="00E51159"/>
    <w:rPr>
      <w:rFonts w:eastAsia="Verdana"/>
      <w:sz w:val="15"/>
    </w:rPr>
  </w:style>
  <w:style w:type="paragraph" w:customStyle="1" w:styleId="FigureAgency">
    <w:name w:val="Figure (Agency)"/>
    <w:basedOn w:val="a"/>
    <w:next w:val="BodytextAgency"/>
    <w:semiHidden/>
    <w:rsid w:val="00E51159"/>
    <w:pPr>
      <w:jc w:val="center"/>
    </w:pPr>
  </w:style>
  <w:style w:type="paragraph" w:customStyle="1" w:styleId="FigureheadingAgency">
    <w:name w:val="Figure heading (Agency)"/>
    <w:basedOn w:val="a"/>
    <w:next w:val="FigureAgency"/>
    <w:qFormat/>
    <w:rsid w:val="001856FF"/>
    <w:pPr>
      <w:keepNext/>
      <w:numPr>
        <w:numId w:val="3"/>
      </w:numPr>
      <w:spacing w:before="240" w:after="120"/>
    </w:pPr>
  </w:style>
  <w:style w:type="character" w:styleId="a9">
    <w:name w:val="footnote reference"/>
    <w:rsid w:val="00E51159"/>
    <w:rPr>
      <w:rFonts w:ascii="Verdana" w:hAnsi="Verdana"/>
      <w:vertAlign w:val="superscript"/>
    </w:rPr>
  </w:style>
  <w:style w:type="character" w:customStyle="1" w:styleId="FootnotereferenceAgency">
    <w:name w:val="Footnote reference (Agency)"/>
    <w:rsid w:val="001856FF"/>
    <w:rPr>
      <w:rFonts w:ascii="Verdana" w:hAnsi="Verdana"/>
      <w:color w:val="auto"/>
      <w:vertAlign w:val="superscript"/>
    </w:rPr>
  </w:style>
  <w:style w:type="paragraph" w:styleId="aa">
    <w:name w:val="footnote text"/>
    <w:basedOn w:val="a"/>
    <w:link w:val="ab"/>
    <w:rsid w:val="00E51159"/>
    <w:rPr>
      <w:rFonts w:eastAsia="Verdana"/>
      <w:sz w:val="15"/>
      <w:szCs w:val="20"/>
    </w:rPr>
  </w:style>
  <w:style w:type="paragraph" w:customStyle="1" w:styleId="FootnotetextAgency">
    <w:name w:val="Footnote text (Agency)"/>
    <w:basedOn w:val="a"/>
    <w:rsid w:val="001856FF"/>
    <w:rPr>
      <w:rFonts w:eastAsia="Verdana"/>
      <w:sz w:val="15"/>
    </w:rPr>
  </w:style>
  <w:style w:type="paragraph" w:customStyle="1" w:styleId="HeaderAgency">
    <w:name w:val="Header (Agency)"/>
    <w:basedOn w:val="FooterAgency"/>
    <w:semiHidden/>
    <w:rsid w:val="00B636AF"/>
  </w:style>
  <w:style w:type="paragraph" w:customStyle="1" w:styleId="Heading1Agency">
    <w:name w:val="Heading 1 (Agency)"/>
    <w:basedOn w:val="a"/>
    <w:next w:val="BodytextAgency"/>
    <w:qFormat/>
    <w:rsid w:val="007B31C7"/>
    <w:pPr>
      <w:keepNext/>
      <w:numPr>
        <w:numId w:val="5"/>
      </w:numPr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Heading2Agency">
    <w:name w:val="Heading 2 (Agency)"/>
    <w:basedOn w:val="a"/>
    <w:next w:val="BodytextAgency"/>
    <w:link w:val="Heading2AgencyChar"/>
    <w:qFormat/>
    <w:rsid w:val="007B31C7"/>
    <w:pPr>
      <w:keepNext/>
      <w:numPr>
        <w:ilvl w:val="1"/>
        <w:numId w:val="5"/>
      </w:numPr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Heading3Agency">
    <w:name w:val="Heading 3 (Agency)"/>
    <w:basedOn w:val="a"/>
    <w:next w:val="BodytextAgency"/>
    <w:qFormat/>
    <w:rsid w:val="007B31C7"/>
    <w:pPr>
      <w:keepNext/>
      <w:numPr>
        <w:ilvl w:val="2"/>
        <w:numId w:val="5"/>
      </w:numPr>
      <w:spacing w:before="280" w:after="220"/>
      <w:outlineLvl w:val="2"/>
    </w:pPr>
    <w:rPr>
      <w:rFonts w:eastAsia="Verdana" w:cs="Arial"/>
      <w:b/>
      <w:bCs/>
      <w:kern w:val="32"/>
      <w:sz w:val="22"/>
      <w:szCs w:val="22"/>
    </w:rPr>
  </w:style>
  <w:style w:type="paragraph" w:customStyle="1" w:styleId="Heading4Agency">
    <w:name w:val="Heading 4 (Agency)"/>
    <w:basedOn w:val="Heading3Agency"/>
    <w:next w:val="BodytextAgency"/>
    <w:qFormat/>
    <w:rsid w:val="007B31C7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qFormat/>
    <w:rsid w:val="007B31C7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semiHidden/>
    <w:rsid w:val="00E51159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semiHidden/>
    <w:rsid w:val="00E51159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semiHidden/>
    <w:rsid w:val="00E51159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E51159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a"/>
    <w:next w:val="BodytextAgency"/>
    <w:qFormat/>
    <w:rsid w:val="007B31C7"/>
    <w:pPr>
      <w:keepNext/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No-numheading2Agency">
    <w:name w:val="No-num heading 2 (Agency)"/>
    <w:basedOn w:val="a"/>
    <w:next w:val="BodytextAgency"/>
    <w:qFormat/>
    <w:rsid w:val="007B31C7"/>
    <w:pPr>
      <w:keepNext/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No-numheading3Agency">
    <w:name w:val="No-num heading 3 (Agency)"/>
    <w:basedOn w:val="Heading3Agency"/>
    <w:next w:val="BodytextAgency"/>
    <w:qFormat/>
    <w:rsid w:val="007B31C7"/>
    <w:pPr>
      <w:numPr>
        <w:ilvl w:val="0"/>
        <w:numId w:val="0"/>
      </w:numPr>
    </w:pPr>
  </w:style>
  <w:style w:type="paragraph" w:customStyle="1" w:styleId="No-numheading4Agency">
    <w:name w:val="No-num heading 4 (Agency)"/>
    <w:basedOn w:val="Heading4Agency"/>
    <w:next w:val="BodytextAgency"/>
    <w:qFormat/>
    <w:rsid w:val="007B31C7"/>
    <w:pPr>
      <w:numPr>
        <w:ilvl w:val="0"/>
        <w:numId w:val="0"/>
      </w:numPr>
    </w:pPr>
  </w:style>
  <w:style w:type="paragraph" w:customStyle="1" w:styleId="No-numheading5Agency">
    <w:name w:val="No-num heading 5 (Agency)"/>
    <w:basedOn w:val="Heading5Agency"/>
    <w:next w:val="BodytextAgency"/>
    <w:qFormat/>
    <w:rsid w:val="007B31C7"/>
    <w:pPr>
      <w:numPr>
        <w:ilvl w:val="0"/>
        <w:numId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E51159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E51159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E51159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E51159"/>
    <w:pPr>
      <w:outlineLvl w:val="8"/>
    </w:pPr>
  </w:style>
  <w:style w:type="paragraph" w:customStyle="1" w:styleId="NormalAgency">
    <w:name w:val="Normal (Agency)"/>
    <w:qFormat/>
    <w:rsid w:val="007B31C7"/>
    <w:rPr>
      <w:rFonts w:ascii="Verdana" w:eastAsia="Verdana" w:hAnsi="Verdana" w:cs="Verdana"/>
      <w:sz w:val="18"/>
      <w:szCs w:val="18"/>
    </w:rPr>
  </w:style>
  <w:style w:type="paragraph" w:customStyle="1" w:styleId="No-TOCheadingAgency">
    <w:name w:val="No-TOC heading (Agency)"/>
    <w:basedOn w:val="a"/>
    <w:next w:val="BodytextAgency"/>
    <w:qFormat/>
    <w:rsid w:val="007B31C7"/>
    <w:pPr>
      <w:keepNext/>
      <w:spacing w:before="280" w:after="220"/>
    </w:pPr>
    <w:rPr>
      <w:rFonts w:eastAsia="Times New Roman" w:cs="Arial"/>
      <w:b/>
      <w:kern w:val="32"/>
      <w:sz w:val="27"/>
      <w:szCs w:val="27"/>
    </w:rPr>
  </w:style>
  <w:style w:type="numbering" w:customStyle="1" w:styleId="NumberlistAgency">
    <w:name w:val="Number list (Agency)"/>
    <w:basedOn w:val="a2"/>
    <w:rsid w:val="00E51159"/>
    <w:pPr>
      <w:numPr>
        <w:numId w:val="2"/>
      </w:numPr>
    </w:pPr>
  </w:style>
  <w:style w:type="paragraph" w:customStyle="1" w:styleId="RefAgency">
    <w:name w:val="Ref. (Agency)"/>
    <w:basedOn w:val="a"/>
    <w:qFormat/>
    <w:rsid w:val="001856FF"/>
    <w:rPr>
      <w:rFonts w:eastAsia="Times New Roman"/>
      <w:sz w:val="17"/>
    </w:rPr>
  </w:style>
  <w:style w:type="paragraph" w:customStyle="1" w:styleId="TablefirstrowAgency">
    <w:name w:val="Table first row (Agency)"/>
    <w:basedOn w:val="BodytextAgency"/>
    <w:semiHidden/>
    <w:rsid w:val="00E51159"/>
    <w:pPr>
      <w:keepNext/>
    </w:pPr>
    <w:rPr>
      <w:rFonts w:eastAsia="Times New Roman"/>
      <w:b/>
    </w:rPr>
  </w:style>
  <w:style w:type="table" w:customStyle="1" w:styleId="TablegridAgency">
    <w:name w:val="Table grid (Agency)"/>
    <w:basedOn w:val="a1"/>
    <w:semiHidden/>
    <w:rsid w:val="007859AF"/>
    <w:rPr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rPr>
        <w:rFonts w:ascii="Palatino Linotype" w:hAnsi="Palatino Linotype"/>
        <w:b/>
        <w:i w:val="0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rPr>
        <w:rFonts w:ascii="Verdana" w:hAnsi="Verdana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a1"/>
    <w:semiHidden/>
    <w:rsid w:val="00E51159"/>
    <w:rPr>
      <w:rFonts w:ascii="Verdana" w:hAnsi="Verdana"/>
      <w:sz w:val="18"/>
    </w:rPr>
    <w:tblPr/>
    <w:tcPr>
      <w:shd w:val="clear" w:color="auto" w:fill="auto"/>
    </w:tcPr>
    <w:tblStylePr w:type="firstRow">
      <w:rPr>
        <w:rFonts w:ascii="Verdana" w:hAnsi="Verdana"/>
        <w:b w:val="0"/>
        <w:i w:val="0"/>
        <w:color w:val="auto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a"/>
    <w:next w:val="BodytextAgency"/>
    <w:rsid w:val="001856FF"/>
    <w:pPr>
      <w:keepNext/>
      <w:numPr>
        <w:numId w:val="4"/>
      </w:numPr>
      <w:spacing w:before="240" w:after="120"/>
    </w:pPr>
  </w:style>
  <w:style w:type="paragraph" w:customStyle="1" w:styleId="TableheadingrowsAgency">
    <w:name w:val="Table heading rows (Agency)"/>
    <w:basedOn w:val="BodytextAgency"/>
    <w:rsid w:val="001856FF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NormalAgency"/>
    <w:rsid w:val="00E62AD7"/>
    <w:pPr>
      <w:spacing w:line="280" w:lineRule="exact"/>
    </w:pPr>
    <w:rPr>
      <w:rFonts w:eastAsia="Times New Roman"/>
    </w:rPr>
  </w:style>
  <w:style w:type="paragraph" w:customStyle="1" w:styleId="TableFigurenoteAgency">
    <w:name w:val="Table/Figure note (Agency)"/>
    <w:basedOn w:val="BodytextAgency"/>
    <w:next w:val="BodytextAgency"/>
    <w:rsid w:val="001856FF"/>
    <w:pPr>
      <w:spacing w:before="60" w:after="240" w:line="240" w:lineRule="auto"/>
    </w:pPr>
    <w:rPr>
      <w:sz w:val="16"/>
      <w:szCs w:val="16"/>
    </w:rPr>
  </w:style>
  <w:style w:type="paragraph" w:styleId="10">
    <w:name w:val="toc 1"/>
    <w:basedOn w:val="a"/>
    <w:next w:val="BodytextAgency"/>
    <w:uiPriority w:val="39"/>
    <w:rsid w:val="00784282"/>
    <w:pPr>
      <w:keepNext/>
      <w:tabs>
        <w:tab w:val="right" w:leader="dot" w:pos="9401"/>
      </w:tabs>
      <w:spacing w:before="140" w:after="57" w:line="240" w:lineRule="atLeast"/>
    </w:pPr>
    <w:rPr>
      <w:rFonts w:eastAsia="Verdana"/>
      <w:b/>
      <w:noProof/>
      <w:sz w:val="22"/>
      <w:szCs w:val="22"/>
    </w:rPr>
  </w:style>
  <w:style w:type="paragraph" w:styleId="20">
    <w:name w:val="toc 2"/>
    <w:basedOn w:val="a"/>
    <w:next w:val="BodytextAgency"/>
    <w:uiPriority w:val="39"/>
    <w:rsid w:val="00E51159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30">
    <w:name w:val="toc 3"/>
    <w:basedOn w:val="a"/>
    <w:next w:val="BodytextAgency"/>
    <w:uiPriority w:val="39"/>
    <w:rsid w:val="00E51159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40">
    <w:name w:val="toc 4"/>
    <w:basedOn w:val="a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50">
    <w:name w:val="toc 5"/>
    <w:basedOn w:val="a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60">
    <w:name w:val="toc 6"/>
    <w:basedOn w:val="a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paragraph" w:styleId="70">
    <w:name w:val="toc 7"/>
    <w:basedOn w:val="a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paragraph" w:styleId="80">
    <w:name w:val="toc 8"/>
    <w:basedOn w:val="a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paragraph" w:styleId="90">
    <w:name w:val="toc 9"/>
    <w:basedOn w:val="a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paragraph" w:customStyle="1" w:styleId="SpecialcommentAgency">
    <w:name w:val="Special comment (Agency)"/>
    <w:next w:val="BodytextAgency"/>
    <w:qFormat/>
    <w:rsid w:val="007B31C7"/>
    <w:rPr>
      <w:rFonts w:ascii="Verdana" w:eastAsia="Times New Roman" w:hAnsi="Verdana"/>
      <w:color w:val="FF0000"/>
      <w:sz w:val="17"/>
      <w:szCs w:val="17"/>
    </w:rPr>
  </w:style>
  <w:style w:type="paragraph" w:styleId="ac">
    <w:name w:val="header"/>
    <w:basedOn w:val="a"/>
    <w:semiHidden/>
    <w:rsid w:val="00B636AF"/>
    <w:pPr>
      <w:tabs>
        <w:tab w:val="center" w:pos="4320"/>
        <w:tab w:val="right" w:pos="8640"/>
      </w:tabs>
    </w:pPr>
  </w:style>
  <w:style w:type="paragraph" w:styleId="ad">
    <w:name w:val="Balloon Text"/>
    <w:basedOn w:val="a"/>
    <w:link w:val="ae"/>
    <w:semiHidden/>
    <w:rsid w:val="00B62CFA"/>
    <w:rPr>
      <w:rFonts w:ascii="Tahoma" w:hAnsi="Tahoma" w:cs="Tahoma"/>
      <w:sz w:val="16"/>
      <w:szCs w:val="16"/>
    </w:rPr>
  </w:style>
  <w:style w:type="character" w:customStyle="1" w:styleId="ae">
    <w:name w:val="吹き出し (文字)"/>
    <w:link w:val="ad"/>
    <w:semiHidden/>
    <w:rsid w:val="001715B2"/>
    <w:rPr>
      <w:rFonts w:ascii="Tahoma" w:hAnsi="Tahoma" w:cs="Tahoma"/>
      <w:sz w:val="16"/>
      <w:szCs w:val="16"/>
    </w:rPr>
  </w:style>
  <w:style w:type="character" w:customStyle="1" w:styleId="PageNumberAgency0">
    <w:name w:val="Page Number (Agency)"/>
    <w:rsid w:val="001856FF"/>
    <w:rPr>
      <w:rFonts w:ascii="Verdana" w:hAnsi="Verdana"/>
      <w:sz w:val="14"/>
    </w:rPr>
  </w:style>
  <w:style w:type="paragraph" w:customStyle="1" w:styleId="AgencyCHMPno-numheading3Agency">
    <w:name w:val="Agency CHMP no-num heading 3 (Agency)"/>
    <w:basedOn w:val="No-numheading3Agency"/>
    <w:autoRedefine/>
    <w:rsid w:val="00E83778"/>
    <w:pPr>
      <w:pBdr>
        <w:bottom w:val="single" w:sz="18" w:space="1" w:color="003399"/>
      </w:pBdr>
    </w:pPr>
    <w:rPr>
      <w:b w:val="0"/>
      <w:color w:val="000000"/>
      <w:sz w:val="20"/>
      <w:szCs w:val="18"/>
    </w:rPr>
  </w:style>
  <w:style w:type="character" w:customStyle="1" w:styleId="a6">
    <w:name w:val="本文 (文字)"/>
    <w:basedOn w:val="a0"/>
    <w:link w:val="a5"/>
    <w:semiHidden/>
    <w:rsid w:val="001715B2"/>
  </w:style>
  <w:style w:type="paragraph" w:styleId="af">
    <w:name w:val="Date"/>
    <w:basedOn w:val="a"/>
    <w:next w:val="a"/>
    <w:semiHidden/>
    <w:rsid w:val="00E51159"/>
  </w:style>
  <w:style w:type="paragraph" w:styleId="af0">
    <w:name w:val="Document Map"/>
    <w:basedOn w:val="a"/>
    <w:semiHidden/>
    <w:rsid w:val="00E511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E-mail Signature"/>
    <w:basedOn w:val="a"/>
    <w:semiHidden/>
    <w:rsid w:val="00E51159"/>
  </w:style>
  <w:style w:type="character" w:styleId="af2">
    <w:name w:val="Emphasis"/>
    <w:semiHidden/>
    <w:rsid w:val="001856FF"/>
    <w:rPr>
      <w:i/>
      <w:iCs/>
    </w:rPr>
  </w:style>
  <w:style w:type="paragraph" w:styleId="af3">
    <w:name w:val="envelope address"/>
    <w:basedOn w:val="a"/>
    <w:semiHidden/>
    <w:rsid w:val="00E5115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4">
    <w:name w:val="envelope return"/>
    <w:basedOn w:val="a"/>
    <w:semiHidden/>
    <w:rsid w:val="00E51159"/>
    <w:rPr>
      <w:rFonts w:ascii="Arial" w:hAnsi="Arial" w:cs="Arial"/>
      <w:sz w:val="20"/>
      <w:szCs w:val="20"/>
    </w:rPr>
  </w:style>
  <w:style w:type="character" w:styleId="af5">
    <w:name w:val="FollowedHyperlink"/>
    <w:semiHidden/>
    <w:rsid w:val="00E51159"/>
    <w:rPr>
      <w:color w:val="800080"/>
      <w:u w:val="single"/>
    </w:rPr>
  </w:style>
  <w:style w:type="character" w:styleId="af6">
    <w:name w:val="Hyperlink"/>
    <w:uiPriority w:val="99"/>
    <w:rsid w:val="00E51159"/>
    <w:rPr>
      <w:color w:val="0000FF"/>
      <w:u w:val="single"/>
    </w:rPr>
  </w:style>
  <w:style w:type="character" w:styleId="af7">
    <w:name w:val="line number"/>
    <w:basedOn w:val="a0"/>
    <w:semiHidden/>
    <w:rsid w:val="00E51159"/>
  </w:style>
  <w:style w:type="paragraph" w:styleId="af8">
    <w:name w:val="macro"/>
    <w:semiHidden/>
    <w:rsid w:val="00E511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18"/>
      <w:szCs w:val="18"/>
      <w:lang w:eastAsia="zh-CN"/>
    </w:rPr>
  </w:style>
  <w:style w:type="paragraph" w:styleId="Web">
    <w:name w:val="Normal (Web)"/>
    <w:basedOn w:val="a"/>
    <w:uiPriority w:val="99"/>
    <w:semiHidden/>
    <w:rsid w:val="00E51159"/>
    <w:rPr>
      <w:rFonts w:ascii="Times New Roman" w:hAnsi="Times New Roman"/>
      <w:sz w:val="24"/>
      <w:szCs w:val="24"/>
    </w:rPr>
  </w:style>
  <w:style w:type="paragraph" w:styleId="af9">
    <w:name w:val="Plain Text"/>
    <w:basedOn w:val="a"/>
    <w:semiHidden/>
    <w:rsid w:val="00E51159"/>
    <w:rPr>
      <w:rFonts w:ascii="Courier New" w:hAnsi="Courier New" w:cs="Courier New"/>
      <w:sz w:val="20"/>
      <w:szCs w:val="20"/>
    </w:rPr>
  </w:style>
  <w:style w:type="paragraph" w:styleId="afa">
    <w:name w:val="Salutation"/>
    <w:basedOn w:val="a"/>
    <w:next w:val="a"/>
    <w:semiHidden/>
    <w:rsid w:val="00E51159"/>
  </w:style>
  <w:style w:type="character" w:styleId="afb">
    <w:name w:val="Strong"/>
    <w:uiPriority w:val="22"/>
    <w:qFormat/>
    <w:rsid w:val="001856FF"/>
    <w:rPr>
      <w:b/>
      <w:bCs/>
    </w:rPr>
  </w:style>
  <w:style w:type="table" w:styleId="afc">
    <w:name w:val="Table Grid"/>
    <w:basedOn w:val="a1"/>
    <w:uiPriority w:val="59"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table of authorities"/>
    <w:basedOn w:val="a"/>
    <w:next w:val="a"/>
    <w:semiHidden/>
    <w:rsid w:val="00E51159"/>
    <w:pPr>
      <w:ind w:left="180" w:hanging="180"/>
    </w:pPr>
  </w:style>
  <w:style w:type="paragraph" w:styleId="afe">
    <w:name w:val="table of figures"/>
    <w:basedOn w:val="a"/>
    <w:next w:val="a"/>
    <w:semiHidden/>
    <w:rsid w:val="00E51159"/>
  </w:style>
  <w:style w:type="paragraph" w:styleId="aff">
    <w:name w:val="toa heading"/>
    <w:basedOn w:val="a"/>
    <w:next w:val="a"/>
    <w:semiHidden/>
    <w:rsid w:val="00E51159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DoccategoryheadingAgency">
    <w:name w:val="Doc category heading (Agency)"/>
    <w:next w:val="BodytextAgency"/>
    <w:qFormat/>
    <w:rsid w:val="007B31C7"/>
    <w:pPr>
      <w:keepNext/>
      <w:pBdr>
        <w:bottom w:val="single" w:sz="4" w:space="1" w:color="auto"/>
      </w:pBdr>
      <w:spacing w:before="567"/>
    </w:pPr>
    <w:rPr>
      <w:rFonts w:ascii="Verdana" w:eastAsia="Verdana" w:hAnsi="Verdana" w:cs="Verdana"/>
      <w:b/>
      <w:color w:val="003399"/>
      <w:sz w:val="18"/>
      <w:szCs w:val="18"/>
    </w:rPr>
  </w:style>
  <w:style w:type="paragraph" w:styleId="aff0">
    <w:name w:val="TOC Heading"/>
    <w:basedOn w:val="1"/>
    <w:next w:val="a"/>
    <w:uiPriority w:val="39"/>
    <w:unhideWhenUsed/>
    <w:qFormat/>
    <w:rsid w:val="009E07E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kern w:val="0"/>
      <w:sz w:val="28"/>
      <w:szCs w:val="28"/>
      <w:lang w:val="en-US" w:eastAsia="ja-JP"/>
    </w:rPr>
  </w:style>
  <w:style w:type="character" w:customStyle="1" w:styleId="ab">
    <w:name w:val="脚注文字列 (文字)"/>
    <w:basedOn w:val="a0"/>
    <w:link w:val="aa"/>
    <w:rsid w:val="0021373A"/>
    <w:rPr>
      <w:rFonts w:ascii="Verdana" w:eastAsia="Verdana" w:hAnsi="Verdana"/>
      <w:sz w:val="15"/>
    </w:rPr>
  </w:style>
  <w:style w:type="paragraph" w:styleId="aff1">
    <w:name w:val="List Paragraph"/>
    <w:basedOn w:val="a"/>
    <w:uiPriority w:val="34"/>
    <w:qFormat/>
    <w:rsid w:val="004F79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2">
    <w:name w:val="annotation reference"/>
    <w:basedOn w:val="a0"/>
    <w:semiHidden/>
    <w:unhideWhenUsed/>
    <w:rsid w:val="00402450"/>
    <w:rPr>
      <w:sz w:val="16"/>
      <w:szCs w:val="16"/>
    </w:rPr>
  </w:style>
  <w:style w:type="paragraph" w:styleId="aff3">
    <w:name w:val="annotation text"/>
    <w:basedOn w:val="a"/>
    <w:link w:val="aff4"/>
    <w:semiHidden/>
    <w:unhideWhenUsed/>
    <w:rsid w:val="00402450"/>
    <w:rPr>
      <w:sz w:val="20"/>
      <w:szCs w:val="20"/>
    </w:rPr>
  </w:style>
  <w:style w:type="character" w:customStyle="1" w:styleId="aff4">
    <w:name w:val="コメント文字列 (文字)"/>
    <w:basedOn w:val="a0"/>
    <w:link w:val="aff3"/>
    <w:semiHidden/>
    <w:rsid w:val="00402450"/>
    <w:rPr>
      <w:rFonts w:ascii="Verdana" w:hAnsi="Verdana"/>
    </w:rPr>
  </w:style>
  <w:style w:type="paragraph" w:styleId="aff5">
    <w:name w:val="annotation subject"/>
    <w:basedOn w:val="aff3"/>
    <w:next w:val="aff3"/>
    <w:link w:val="aff6"/>
    <w:semiHidden/>
    <w:unhideWhenUsed/>
    <w:rsid w:val="00402450"/>
    <w:rPr>
      <w:b/>
      <w:bCs/>
    </w:rPr>
  </w:style>
  <w:style w:type="character" w:customStyle="1" w:styleId="aff6">
    <w:name w:val="コメント内容 (文字)"/>
    <w:basedOn w:val="aff4"/>
    <w:link w:val="aff5"/>
    <w:semiHidden/>
    <w:rsid w:val="00402450"/>
    <w:rPr>
      <w:rFonts w:ascii="Verdana" w:hAnsi="Verdana"/>
      <w:b/>
      <w:bCs/>
    </w:rPr>
  </w:style>
  <w:style w:type="character" w:customStyle="1" w:styleId="BodytextAgencyChar">
    <w:name w:val="Body text (Agency) Char"/>
    <w:link w:val="BodytextAgency"/>
    <w:locked/>
    <w:rsid w:val="00A36119"/>
    <w:rPr>
      <w:rFonts w:ascii="Verdana" w:eastAsia="Verdana" w:hAnsi="Verdana" w:cs="Verdana"/>
      <w:sz w:val="18"/>
      <w:szCs w:val="18"/>
    </w:rPr>
  </w:style>
  <w:style w:type="numbering" w:customStyle="1" w:styleId="BulletsAgency1">
    <w:name w:val="Bullets (Agency)1"/>
    <w:basedOn w:val="a2"/>
    <w:rsid w:val="00A36119"/>
  </w:style>
  <w:style w:type="character" w:customStyle="1" w:styleId="Heading2AgencyChar">
    <w:name w:val="Heading 2 (Agency) Char"/>
    <w:link w:val="Heading2Agency"/>
    <w:rsid w:val="008750BB"/>
    <w:rPr>
      <w:rFonts w:ascii="Verdana" w:eastAsia="Verdana" w:hAnsi="Verdana" w:cs="Arial"/>
      <w:b/>
      <w:bCs/>
      <w:i/>
      <w:kern w:val="32"/>
      <w:sz w:val="22"/>
      <w:szCs w:val="22"/>
    </w:rPr>
  </w:style>
  <w:style w:type="paragraph" w:styleId="aff7">
    <w:name w:val="Revision"/>
    <w:hidden/>
    <w:uiPriority w:val="99"/>
    <w:semiHidden/>
    <w:rsid w:val="00074EAC"/>
    <w:rPr>
      <w:rFonts w:ascii="Verdana" w:hAnsi="Verdana"/>
      <w:sz w:val="18"/>
      <w:szCs w:val="18"/>
    </w:rPr>
  </w:style>
  <w:style w:type="character" w:customStyle="1" w:styleId="UnresolvedMention1">
    <w:name w:val="Unresolved Mention1"/>
    <w:basedOn w:val="a0"/>
    <w:uiPriority w:val="99"/>
    <w:semiHidden/>
    <w:unhideWhenUsed/>
    <w:rsid w:val="00736702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1A10CE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rsid w:val="002B423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rsid w:val="00D258B6"/>
    <w:rPr>
      <w:color w:val="605E5C"/>
      <w:shd w:val="clear" w:color="auto" w:fill="E1DFDD"/>
    </w:rPr>
  </w:style>
  <w:style w:type="character" w:customStyle="1" w:styleId="UnresolvedMention5">
    <w:name w:val="Unresolved Mention5"/>
    <w:basedOn w:val="a0"/>
    <w:rsid w:val="007F1A3B"/>
    <w:rPr>
      <w:color w:val="605E5C"/>
      <w:shd w:val="clear" w:color="auto" w:fill="E1DFDD"/>
    </w:rPr>
  </w:style>
  <w:style w:type="character" w:styleId="aff8">
    <w:name w:val="Placeholder Text"/>
    <w:basedOn w:val="a0"/>
    <w:uiPriority w:val="99"/>
    <w:semiHidden/>
    <w:rsid w:val="00340113"/>
    <w:rPr>
      <w:color w:val="666666"/>
    </w:rPr>
  </w:style>
  <w:style w:type="character" w:customStyle="1" w:styleId="Style1">
    <w:name w:val="Style1"/>
    <w:basedOn w:val="a0"/>
    <w:uiPriority w:val="1"/>
    <w:rsid w:val="008F6CD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4703">
          <w:marLeft w:val="0"/>
          <w:marRight w:val="0"/>
          <w:marTop w:val="0"/>
          <w:marBottom w:val="0"/>
          <w:divBdr>
            <w:top w:val="none" w:sz="0" w:space="8" w:color="D8DDE5"/>
            <w:left w:val="none" w:sz="0" w:space="11" w:color="D8DDE5"/>
            <w:bottom w:val="single" w:sz="6" w:space="8" w:color="D8DDE5"/>
            <w:right w:val="none" w:sz="0" w:space="11" w:color="D8DDE5"/>
          </w:divBdr>
          <w:divsChild>
            <w:div w:id="72498744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E70AC9CDA4467B8E647B1EAD6F0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588BE-3638-44B2-8FAF-A195D26E4420}"/>
      </w:docPartPr>
      <w:docPartBody>
        <w:p w:rsidR="00E928D1" w:rsidRDefault="005C7326" w:rsidP="005C7326">
          <w:pPr>
            <w:pStyle w:val="F6E70AC9CDA4467B8E647B1EAD6F0C61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E0C78A3E47AA46D9AFABC7458A97E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A09EC-9F56-4DC3-A54D-02B7BF909639}"/>
      </w:docPartPr>
      <w:docPartBody>
        <w:p w:rsidR="00E928D1" w:rsidRDefault="005C7326" w:rsidP="005C7326">
          <w:pPr>
            <w:pStyle w:val="E0C78A3E47AA46D9AFABC7458A97EC97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967AC31DEBD4484A9ADAF74371854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BF153-1D56-4358-9231-CA7392DE4287}"/>
      </w:docPartPr>
      <w:docPartBody>
        <w:p w:rsidR="00E928D1" w:rsidRDefault="005C7326" w:rsidP="005C7326">
          <w:pPr>
            <w:pStyle w:val="967AC31DEBD4484A9ADAF7437185452D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AE0AABCAEFD04406A7041C293B561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0C034-6AFB-4C83-9333-88D6D9261004}"/>
      </w:docPartPr>
      <w:docPartBody>
        <w:p w:rsidR="00E928D1" w:rsidRDefault="005C7326" w:rsidP="005C7326">
          <w:pPr>
            <w:pStyle w:val="AE0AABCAEFD04406A7041C293B5617DF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B06D51B613A64CDD8F473A02FCEEA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3B219-B6D1-4219-8BA5-C0AD3128E34E}"/>
      </w:docPartPr>
      <w:docPartBody>
        <w:p w:rsidR="00E928D1" w:rsidRDefault="005C7326" w:rsidP="005C7326">
          <w:pPr>
            <w:pStyle w:val="B06D51B613A64CDD8F473A02FCEEAD37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43322032276E4804A5F671E989BFC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E8E67-B950-4EEF-9113-D9E5C69E0DF6}"/>
      </w:docPartPr>
      <w:docPartBody>
        <w:p w:rsidR="00E928D1" w:rsidRDefault="005C7326" w:rsidP="005C7326">
          <w:pPr>
            <w:pStyle w:val="43322032276E4804A5F671E989BFCBC4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DF89A00FAEF14482823BBECCFE5CE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F40B6-B3D1-4F41-8BD8-5613DF7BD506}"/>
      </w:docPartPr>
      <w:docPartBody>
        <w:p w:rsidR="00E928D1" w:rsidRDefault="00E64867" w:rsidP="00E64867">
          <w:pPr>
            <w:pStyle w:val="DF89A00FAEF14482823BBECCFE5CEA4F1"/>
          </w:pPr>
          <w:r w:rsidRPr="002861C6">
            <w:rPr>
              <w:rStyle w:val="a3"/>
              <w:b/>
              <w:bCs/>
            </w:rPr>
            <w:t>Choose an item.</w:t>
          </w:r>
        </w:p>
      </w:docPartBody>
    </w:docPart>
    <w:docPart>
      <w:docPartPr>
        <w:name w:val="B90BE2A2B5F54D75B6066BAAD395D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A44F6-6029-4C69-83AE-72CD21E15135}"/>
      </w:docPartPr>
      <w:docPartBody>
        <w:p w:rsidR="00E928D1" w:rsidRDefault="005C7326" w:rsidP="005C7326">
          <w:pPr>
            <w:pStyle w:val="B90BE2A2B5F54D75B6066BAAD395D6D8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B4BDE54DFE4D484A84888F9C6069B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A7FAD-13A0-4721-B626-3E0E33079D3B}"/>
      </w:docPartPr>
      <w:docPartBody>
        <w:p w:rsidR="00AF70FB" w:rsidRDefault="00BE1B61" w:rsidP="00BE1B61">
          <w:pPr>
            <w:pStyle w:val="B4BDE54DFE4D484A84888F9C6069B934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90D652E4E4774EDDA510231D8AA96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D43CD-9C2D-4E44-87FB-39199E6519D0}"/>
      </w:docPartPr>
      <w:docPartBody>
        <w:p w:rsidR="00AF70FB" w:rsidRDefault="00BE1B61" w:rsidP="00BE1B61">
          <w:pPr>
            <w:pStyle w:val="90D652E4E4774EDDA510231D8AA96934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EFDA157E94684608B93AA3609B602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CE19B-F857-46F3-AEC1-182CAFB16D6B}"/>
      </w:docPartPr>
      <w:docPartBody>
        <w:p w:rsidR="00AF70FB" w:rsidRDefault="00BE1B61" w:rsidP="00BE1B61">
          <w:pPr>
            <w:pStyle w:val="EFDA157E94684608B93AA3609B6026FE"/>
          </w:pPr>
          <w:r w:rsidRPr="00C80157">
            <w:rPr>
              <w:rStyle w:val="a3"/>
            </w:rPr>
            <w:t>Choose an item.</w:t>
          </w:r>
        </w:p>
      </w:docPartBody>
    </w:docPart>
    <w:docPart>
      <w:docPartPr>
        <w:name w:val="ADF93558250B423AA770CA4749C05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F7AB2-449B-40DE-9671-FC99445AB1F0}"/>
      </w:docPartPr>
      <w:docPartBody>
        <w:p w:rsidR="00AF70FB" w:rsidRDefault="00BE1B61" w:rsidP="00BE1B61">
          <w:pPr>
            <w:pStyle w:val="ADF93558250B423AA770CA4749C05E13"/>
          </w:pPr>
          <w:r w:rsidRPr="00C80157">
            <w:rPr>
              <w:rStyle w:val="a3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26"/>
    <w:rsid w:val="00040065"/>
    <w:rsid w:val="001B5FEB"/>
    <w:rsid w:val="00286DB8"/>
    <w:rsid w:val="005949FF"/>
    <w:rsid w:val="005C7326"/>
    <w:rsid w:val="00935104"/>
    <w:rsid w:val="00A2190F"/>
    <w:rsid w:val="00AF70FB"/>
    <w:rsid w:val="00BE1B61"/>
    <w:rsid w:val="00E64867"/>
    <w:rsid w:val="00E9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4867"/>
    <w:rPr>
      <w:color w:val="666666"/>
    </w:rPr>
  </w:style>
  <w:style w:type="paragraph" w:customStyle="1" w:styleId="F6E70AC9CDA4467B8E647B1EAD6F0C61">
    <w:name w:val="F6E70AC9CDA4467B8E647B1EAD6F0C61"/>
    <w:rsid w:val="005C7326"/>
  </w:style>
  <w:style w:type="paragraph" w:customStyle="1" w:styleId="E0C78A3E47AA46D9AFABC7458A97EC97">
    <w:name w:val="E0C78A3E47AA46D9AFABC7458A97EC97"/>
    <w:rsid w:val="005C7326"/>
  </w:style>
  <w:style w:type="paragraph" w:customStyle="1" w:styleId="967AC31DEBD4484A9ADAF7437185452D">
    <w:name w:val="967AC31DEBD4484A9ADAF7437185452D"/>
    <w:rsid w:val="005C7326"/>
  </w:style>
  <w:style w:type="paragraph" w:customStyle="1" w:styleId="AE0AABCAEFD04406A7041C293B5617DF">
    <w:name w:val="AE0AABCAEFD04406A7041C293B5617DF"/>
    <w:rsid w:val="005C7326"/>
  </w:style>
  <w:style w:type="paragraph" w:customStyle="1" w:styleId="B06D51B613A64CDD8F473A02FCEEAD37">
    <w:name w:val="B06D51B613A64CDD8F473A02FCEEAD37"/>
    <w:rsid w:val="005C7326"/>
  </w:style>
  <w:style w:type="paragraph" w:customStyle="1" w:styleId="43322032276E4804A5F671E989BFCBC4">
    <w:name w:val="43322032276E4804A5F671E989BFCBC4"/>
    <w:rsid w:val="005C7326"/>
  </w:style>
  <w:style w:type="paragraph" w:customStyle="1" w:styleId="DF89A00FAEF14482823BBECCFE5CEA4F">
    <w:name w:val="DF89A00FAEF14482823BBECCFE5CEA4F"/>
    <w:rsid w:val="005C7326"/>
  </w:style>
  <w:style w:type="paragraph" w:customStyle="1" w:styleId="B90BE2A2B5F54D75B6066BAAD395D6D8">
    <w:name w:val="B90BE2A2B5F54D75B6066BAAD395D6D8"/>
    <w:rsid w:val="005C7326"/>
  </w:style>
  <w:style w:type="paragraph" w:customStyle="1" w:styleId="B4BDE54DFE4D484A84888F9C6069B934">
    <w:name w:val="B4BDE54DFE4D484A84888F9C6069B934"/>
    <w:rsid w:val="00BE1B61"/>
  </w:style>
  <w:style w:type="paragraph" w:customStyle="1" w:styleId="90D652E4E4774EDDA510231D8AA96934">
    <w:name w:val="90D652E4E4774EDDA510231D8AA96934"/>
    <w:rsid w:val="00BE1B61"/>
  </w:style>
  <w:style w:type="paragraph" w:customStyle="1" w:styleId="EFDA157E94684608B93AA3609B6026FE">
    <w:name w:val="EFDA157E94684608B93AA3609B6026FE"/>
    <w:rsid w:val="00BE1B61"/>
  </w:style>
  <w:style w:type="paragraph" w:customStyle="1" w:styleId="ADF93558250B423AA770CA4749C05E13">
    <w:name w:val="ADF93558250B423AA770CA4749C05E13"/>
    <w:rsid w:val="00BE1B61"/>
  </w:style>
  <w:style w:type="paragraph" w:customStyle="1" w:styleId="DF89A00FAEF14482823BBECCFE5CEA4F1">
    <w:name w:val="DF89A00FAEF14482823BBECCFE5CEA4F1"/>
    <w:rsid w:val="00E64867"/>
    <w:pPr>
      <w:spacing w:after="0" w:line="240" w:lineRule="auto"/>
    </w:pPr>
    <w:rPr>
      <w:rFonts w:ascii="Verdana" w:eastAsia="SimSun" w:hAnsi="Verdana" w:cs="Times New Roman"/>
      <w:kern w:val="0"/>
      <w:sz w:val="18"/>
      <w:szCs w:val="18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3A8EC-52DA-4C66-8950-94BECA02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2024-12-10T05:59:00Z</dcterms:created>
  <dcterms:modified xsi:type="dcterms:W3CDTF">2024-12-10T05:59:00Z</dcterms:modified>
</cp:coreProperties>
</file>